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word/diagrams/quickStyle1.xml" ContentType="application/vnd.openxmlformats-officedocument.drawingml.diagramStyle+xml"/>
  <Override PartName="/customXml/itemProps1.xml" ContentType="application/vnd.openxmlformats-officedocument.customXmlProperties+xml"/>
  <Override PartName="/word/diagrams/data1.xml" ContentType="application/vnd.openxmlformats-officedocument.drawingml.diagramData+xml"/>
  <Override PartName="/word/diagrams/colors1.xml" ContentType="application/vnd.openxmlformats-officedocument.drawingml.diagramColor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diagrams/drawing1.xml" ContentType="application/vnd.ms-office.drawingml.diagramDrawing+xml"/>
  <Override PartName="/word/footer2.xml" ContentType="application/vnd.openxmlformats-officedocument.wordprocessingml.footer+xml"/>
  <Override PartName="/word/glossary/document.xml" ContentType="application/vnd.openxmlformats-officedocument.wordprocessingml.document.glossary+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diagrams/layout1.xml" ContentType="application/vnd.openxmlformats-officedocument.drawingml.diagramLayout+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id w:val="22768708"/>
        <w:docPartObj>
          <w:docPartGallery w:val="Cover Pages"/>
          <w:docPartUnique/>
        </w:docPartObj>
      </w:sdtPr>
      <w:sdtContent>
        <w:p w:rsidR="00245ECE" w:rsidRDefault="00072C1A">
          <w:r>
            <w:rPr>
              <w:noProof/>
            </w:rPr>
            <w:pict>
              <v:group id="_x0000_s1037" style="position:absolute;margin-left:80.3pt;margin-top:92.65pt;width:437.05pt;height:654.25pt;z-index:251660288;mso-position-horizontal-relative:page;mso-position-vertical-relative:page" coordorigin="316,406" coordsize="11608,15028" o:allowincell="f">
                <v:group id="_x0000_s1038" style="position:absolute;left:316;top:406;width:11608;height:15028;mso-width-percent:950;mso-height-percent:950;mso-position-horizontal:center;mso-position-horizontal-relative:page;mso-position-vertical:center;mso-position-vertical-relative:page;mso-width-percent:950;mso-height-percent:950" coordorigin="321,406" coordsize="11600,15025" o:allowincell="f">
                  <v:rect id="_x0000_s1039" style="position:absolute;left:339;top:406;width:11582;height:15025;mso-width-relative:margin;v-text-anchor:middle" fillcolor="#8c8c8c [1772]" strokecolor="white [3212]" strokeweight="1pt">
                    <v:fill r:id="rId8" o:title="Zig zag" color2="#bfbfbf [2412]" type="pattern"/>
                    <v:shadow color="#d8d8d8 [2732]" offset="3pt,3pt" offset2="2pt,2pt"/>
                  </v:rect>
                  <v:rect id="_x0000_s1040" style="position:absolute;left:3446;top:406;width:8475;height:15025;mso-width-relative:margin" fillcolor="#737373 [1789]" strokecolor="white [3212]" strokeweight="1pt">
                    <v:shadow color="#d8d8d8 [2732]" offset="3pt,3pt" offset2="2pt,2pt"/>
                    <v:textbox style="mso-next-textbox:#_x0000_s1040" inset="18pt,108pt,36pt">
                      <w:txbxContent>
                        <w:sdt>
                          <w:sdtPr>
                            <w:rPr>
                              <w:rFonts w:ascii="Berlin Sans FB" w:eastAsia="Dotum" w:hAnsi="Berlin Sans FB"/>
                              <w:color w:val="FFFFFF" w:themeColor="background1"/>
                              <w:sz w:val="84"/>
                              <w:szCs w:val="84"/>
                            </w:rPr>
                            <w:alias w:val="Τίτλος"/>
                            <w:id w:val="16962279"/>
                            <w:placeholder>
                              <w:docPart w:val="1D7D9664A24F4416997BA8A884274F2F"/>
                            </w:placeholder>
                            <w:dataBinding w:prefixMappings="xmlns:ns0='http://schemas.openxmlformats.org/package/2006/metadata/core-properties' xmlns:ns1='http://purl.org/dc/elements/1.1/'" w:xpath="/ns0:coreProperties[1]/ns1:title[1]" w:storeItemID="{6C3C8BC8-F283-45AE-878A-BAB7291924A1}"/>
                            <w:text/>
                          </w:sdtPr>
                          <w:sdtContent>
                            <w:p w:rsidR="00245ECE" w:rsidRDefault="00245ECE">
                              <w:pPr>
                                <w:pStyle w:val="a5"/>
                                <w:rPr>
                                  <w:color w:val="FFFFFF" w:themeColor="background1"/>
                                  <w:sz w:val="80"/>
                                  <w:szCs w:val="80"/>
                                </w:rPr>
                              </w:pPr>
                              <w:r w:rsidRPr="0041236F">
                                <w:rPr>
                                  <w:rFonts w:ascii="Berlin Sans FB" w:eastAsia="Dotum" w:hAnsi="Berlin Sans FB"/>
                                  <w:color w:val="FFFFFF" w:themeColor="background1"/>
                                  <w:sz w:val="84"/>
                                  <w:szCs w:val="84"/>
                                </w:rPr>
                                <w:t>Ecology</w:t>
                              </w:r>
                            </w:p>
                          </w:sdtContent>
                        </w:sdt>
                        <w:p w:rsidR="00245ECE" w:rsidRDefault="00245ECE">
                          <w:pPr>
                            <w:pStyle w:val="a5"/>
                            <w:rPr>
                              <w:color w:val="FFFFFF" w:themeColor="background1"/>
                              <w:sz w:val="40"/>
                              <w:szCs w:val="40"/>
                            </w:rPr>
                          </w:pPr>
                        </w:p>
                        <w:p w:rsidR="00245ECE" w:rsidRDefault="00245ECE">
                          <w:pPr>
                            <w:pStyle w:val="a5"/>
                            <w:rPr>
                              <w:color w:val="FFFFFF" w:themeColor="background1"/>
                            </w:rPr>
                          </w:pPr>
                        </w:p>
                        <w:p w:rsidR="00245ECE" w:rsidRDefault="00245ECE">
                          <w:pPr>
                            <w:pStyle w:val="a5"/>
                            <w:rPr>
                              <w:color w:val="FFFFFF" w:themeColor="background1"/>
                            </w:rPr>
                          </w:pPr>
                        </w:p>
                        <w:p w:rsidR="00245ECE" w:rsidRDefault="00245ECE">
                          <w:pPr>
                            <w:pStyle w:val="a5"/>
                            <w:rPr>
                              <w:color w:val="FFFFFF" w:themeColor="background1"/>
                            </w:rPr>
                          </w:pPr>
                        </w:p>
                      </w:txbxContent>
                    </v:textbox>
                  </v:rect>
                  <v:group id="_x0000_s1041" style="position:absolute;left:321;top:3424;width:3125;height:6069" coordorigin="654,3599" coordsize="2880,5760">
                    <v:rect id="_x0000_s1042" style="position:absolute;left:2094;top:6479;width:1440;height:1440;flip:x;mso-width-relative:margin;v-text-anchor:middle" fillcolor="#a7bfde [1620]" strokecolor="white [3212]" strokeweight="1pt">
                      <v:fill opacity="52429f"/>
                      <v:shadow color="#d8d8d8 [2732]" offset="3pt,3pt" offset2="2pt,2pt"/>
                    </v:rect>
                    <v:rect id="_x0000_s1043" style="position:absolute;left:2094;top:5039;width:1440;height:1440;flip:x;mso-width-relative:margin;v-text-anchor:middle" fillcolor="#a7bfde [1620]" strokecolor="white [3212]" strokeweight="1pt">
                      <v:fill opacity=".5"/>
                      <v:shadow color="#d8d8d8 [2732]" offset="3pt,3pt" offset2="2pt,2pt"/>
                    </v:rect>
                    <v:rect id="_x0000_s1044" style="position:absolute;left:654;top:5039;width:1440;height:1440;flip:x;mso-width-relative:margin;v-text-anchor:middle" fillcolor="#a7bfde [1620]" strokecolor="white [3212]" strokeweight="1pt">
                      <v:fill opacity="52429f"/>
                      <v:shadow color="#d8d8d8 [2732]" offset="3pt,3pt" offset2="2pt,2pt"/>
                    </v:rect>
                    <v:rect id="_x0000_s1045" style="position:absolute;left:654;top:3599;width:1440;height:1440;flip:x;mso-width-relative:margin;v-text-anchor:middle" fillcolor="#a7bfde [1620]" strokecolor="white [3212]" strokeweight="1pt">
                      <v:fill opacity=".5"/>
                      <v:shadow color="#d8d8d8 [2732]" offset="3pt,3pt" offset2="2pt,2pt"/>
                    </v:rect>
                    <v:rect id="_x0000_s1046" style="position:absolute;left:654;top:6479;width:1440;height:1440;flip:x;mso-width-relative:margin;v-text-anchor:middle" fillcolor="#a7bfde [1620]" strokecolor="white [3212]" strokeweight="1pt">
                      <v:fill opacity=".5"/>
                      <v:shadow color="#d8d8d8 [2732]" offset="3pt,3pt" offset2="2pt,2pt"/>
                    </v:rect>
                    <v:rect id="_x0000_s1047" style="position:absolute;left:2094;top:7919;width:1440;height:1440;flip:x;mso-width-relative:margin;v-text-anchor:middle" fillcolor="#a7bfde [1620]" strokecolor="white [3212]" strokeweight="1pt">
                      <v:fill opacity=".5"/>
                      <v:shadow color="#d8d8d8 [2732]" offset="3pt,3pt" offset2="2pt,2pt"/>
                    </v:rect>
                  </v:group>
                  <v:rect id="_x0000_s1048" style="position:absolute;left:2690;top:406;width:1563;height:1518;flip:x;mso-width-relative:margin;v-text-anchor:bottom" fillcolor="#c0504d [3205]" strokecolor="white [3212]" strokeweight="1pt">
                    <v:shadow color="#d8d8d8 [2732]" offset="3pt,3pt" offset2="2pt,2pt"/>
                    <v:textbox style="mso-next-textbox:#_x0000_s1048">
                      <w:txbxContent>
                        <w:sdt>
                          <w:sdtPr>
                            <w:rPr>
                              <w:color w:val="FFFFFF" w:themeColor="background1"/>
                              <w:sz w:val="52"/>
                              <w:szCs w:val="52"/>
                            </w:rPr>
                            <w:alias w:val="Έτος"/>
                            <w:id w:val="16962274"/>
                            <w:placeholder>
                              <w:docPart w:val="DA9C0098395E451A87B34FFFE8959B91"/>
                            </w:placeholder>
                            <w:dataBinding w:prefixMappings="xmlns:ns0='http://schemas.microsoft.com/office/2006/coverPageProps'" w:xpath="/ns0:CoverPageProperties[1]/ns0:PublishDate[1]" w:storeItemID="{55AF091B-3C7A-41E3-B477-F2FDAA23CFDA}"/>
                            <w:date>
                              <w:dateFormat w:val="yyyy"/>
                              <w:lid w:val="el-GR"/>
                              <w:storeMappedDataAs w:val="dateTime"/>
                              <w:calendar w:val="gregorian"/>
                            </w:date>
                          </w:sdtPr>
                          <w:sdtContent>
                            <w:p w:rsidR="00245ECE" w:rsidRDefault="0041236F">
                              <w:pPr>
                                <w:jc w:val="center"/>
                                <w:rPr>
                                  <w:color w:val="FFFFFF" w:themeColor="background1"/>
                                  <w:sz w:val="48"/>
                                  <w:szCs w:val="52"/>
                                </w:rPr>
                              </w:pPr>
                              <w:r>
                                <w:rPr>
                                  <w:color w:val="FFFFFF" w:themeColor="background1"/>
                                  <w:sz w:val="52"/>
                                  <w:szCs w:val="52"/>
                                </w:rPr>
                                <w:t>‘18</w:t>
                              </w:r>
                            </w:p>
                          </w:sdtContent>
                        </w:sdt>
                      </w:txbxContent>
                    </v:textbox>
                  </v:rect>
                </v:group>
                <v:group id="_x0000_s1049" style="position:absolute;left:3446;top:13758;width:8169;height:1382" coordorigin="3446,13758" coordsize="8169,1382">
                  <v:group id="_x0000_s1050" style="position:absolute;left:10833;top:14380;width:782;height:760;flip:x y" coordorigin="8754,11945" coordsize="2880,2859">
                    <v:rect id="_x0000_s1051" style="position:absolute;left:10194;top:11945;width:1440;height:1440;flip:x;mso-width-relative:margin;v-text-anchor:middle" fillcolor="#bfbfbf [2412]" strokecolor="white [3212]" strokeweight="1pt">
                      <v:fill opacity=".5"/>
                      <v:shadow color="#d8d8d8 [2732]" offset="3pt,3pt" offset2="2pt,2pt"/>
                    </v:rect>
                    <v:rect id="_x0000_s1052" style="position:absolute;left:10194;top:13364;width:1440;height:1440;flip:x;mso-width-relative:margin;v-text-anchor:middle" fillcolor="#c0504d [3205]" strokecolor="white [3212]" strokeweight="1pt">
                      <v:shadow color="#d8d8d8 [2732]" offset="3pt,3pt" offset2="2pt,2pt"/>
                    </v:rect>
                    <v:rect id="_x0000_s1053" style="position:absolute;left:8754;top:13364;width:1440;height:1440;flip:x;mso-width-relative:margin;v-text-anchor:middle" fillcolor="#bfbfbf [2412]" strokecolor="white [3212]" strokeweight="1pt">
                      <v:fill opacity=".5"/>
                      <v:shadow color="#d8d8d8 [2732]" offset="3pt,3pt" offset2="2pt,2pt"/>
                    </v:rect>
                  </v:group>
                  <v:rect id="_x0000_s1054" style="position:absolute;left:3446;top:13758;width:7105;height:1382;v-text-anchor:bottom" filled="f" fillcolor="white [3212]" stroked="f" strokecolor="white [3212]" strokeweight="1pt">
                    <v:fill opacity="52429f"/>
                    <v:shadow color="#d8d8d8 [2732]" offset="3pt,3pt" offset2="2pt,2pt"/>
                    <v:textbox style="mso-next-textbox:#_x0000_s1054" inset=",0,,0">
                      <w:txbxContent>
                        <w:sdt>
                          <w:sdtPr>
                            <w:rPr>
                              <w:color w:val="FFFFFF" w:themeColor="background1"/>
                              <w:sz w:val="44"/>
                              <w:szCs w:val="44"/>
                            </w:rPr>
                            <w:alias w:val="Συντάκτης"/>
                            <w:id w:val="16962296"/>
                            <w:placeholder>
                              <w:docPart w:val="AECC4CF114864A81847B9FD7BED6EFA1"/>
                            </w:placeholder>
                            <w:dataBinding w:prefixMappings="xmlns:ns0='http://schemas.openxmlformats.org/package/2006/metadata/core-properties' xmlns:ns1='http://purl.org/dc/elements/1.1/'" w:xpath="/ns0:coreProperties[1]/ns1:creator[1]" w:storeItemID="{6C3C8BC8-F283-45AE-878A-BAB7291924A1}"/>
                            <w:text/>
                          </w:sdtPr>
                          <w:sdtContent>
                            <w:p w:rsidR="00245ECE" w:rsidRPr="00245ECE" w:rsidRDefault="00245ECE">
                              <w:pPr>
                                <w:pStyle w:val="a5"/>
                                <w:jc w:val="right"/>
                                <w:rPr>
                                  <w:color w:val="FFFFFF" w:themeColor="background1"/>
                                  <w:sz w:val="44"/>
                                  <w:szCs w:val="44"/>
                                </w:rPr>
                              </w:pPr>
                              <w:r w:rsidRPr="00245ECE">
                                <w:rPr>
                                  <w:color w:val="FFFFFF" w:themeColor="background1"/>
                                  <w:sz w:val="44"/>
                                  <w:szCs w:val="44"/>
                                  <w:lang w:val="en-US"/>
                                </w:rPr>
                                <w:t xml:space="preserve">Glia Styliani </w:t>
                              </w:r>
                            </w:p>
                          </w:sdtContent>
                        </w:sdt>
                        <w:sdt>
                          <w:sdtPr>
                            <w:rPr>
                              <w:color w:val="FFFFFF" w:themeColor="background1"/>
                              <w:sz w:val="28"/>
                              <w:szCs w:val="28"/>
                            </w:rPr>
                            <w:alias w:val="Εταιρεία"/>
                            <w:id w:val="16962301"/>
                            <w:placeholder>
                              <w:docPart w:val="390F23B7682D498EA9D20CA3686C6E5C"/>
                            </w:placeholder>
                            <w:dataBinding w:prefixMappings="xmlns:ns0='http://schemas.openxmlformats.org/officeDocument/2006/extended-properties'" w:xpath="/ns0:Properties[1]/ns0:Company[1]" w:storeItemID="{6668398D-A668-4E3E-A5EB-62B293D839F1}"/>
                            <w:text/>
                          </w:sdtPr>
                          <w:sdtContent>
                            <w:p w:rsidR="00245ECE" w:rsidRDefault="00245ECE">
                              <w:pPr>
                                <w:pStyle w:val="a5"/>
                                <w:jc w:val="right"/>
                                <w:rPr>
                                  <w:color w:val="FFFFFF" w:themeColor="background1"/>
                                </w:rPr>
                              </w:pPr>
                              <w:r w:rsidRPr="00245ECE">
                                <w:rPr>
                                  <w:color w:val="FFFFFF" w:themeColor="background1"/>
                                  <w:sz w:val="28"/>
                                  <w:szCs w:val="28"/>
                                  <w:lang w:val="en-US"/>
                                </w:rPr>
                                <w:t>AM: 4426</w:t>
                              </w:r>
                            </w:p>
                          </w:sdtContent>
                        </w:sdt>
                        <w:sdt>
                          <w:sdtPr>
                            <w:rPr>
                              <w:color w:val="FFFFFF" w:themeColor="background1"/>
                            </w:rPr>
                            <w:alias w:val="Ημερομηνία"/>
                            <w:id w:val="16962306"/>
                            <w:placeholder>
                              <w:docPart w:val="AD8FB143282D4954B4E98CC54BA0B0C1"/>
                            </w:placeholder>
                            <w:dataBinding w:prefixMappings="xmlns:ns0='http://schemas.microsoft.com/office/2006/coverPageProps'" w:xpath="/ns0:CoverPageProperties[1]/ns0:PublishDate[1]" w:storeItemID="{55AF091B-3C7A-41E3-B477-F2FDAA23CFDA}"/>
                            <w:date>
                              <w:dateFormat w:val="d/M/yyyy"/>
                              <w:lid w:val="el-GR"/>
                              <w:storeMappedDataAs w:val="dateTime"/>
                              <w:calendar w:val="gregorian"/>
                            </w:date>
                          </w:sdtPr>
                          <w:sdtContent>
                            <w:p w:rsidR="00245ECE" w:rsidRDefault="0041236F">
                              <w:pPr>
                                <w:pStyle w:val="a5"/>
                                <w:jc w:val="right"/>
                                <w:rPr>
                                  <w:color w:val="FFFFFF" w:themeColor="background1"/>
                                </w:rPr>
                              </w:pPr>
                              <w:r>
                                <w:rPr>
                                  <w:color w:val="FFFFFF" w:themeColor="background1"/>
                                </w:rPr>
                                <w:t>‘18</w:t>
                              </w:r>
                            </w:p>
                          </w:sdtContent>
                        </w:sdt>
                      </w:txbxContent>
                    </v:textbox>
                  </v:rect>
                </v:group>
                <w10:wrap anchorx="page" anchory="page"/>
              </v:group>
            </w:pict>
          </w:r>
        </w:p>
        <w:p w:rsidR="00245ECE" w:rsidRDefault="00245ECE"/>
        <w:p w:rsidR="00245ECE" w:rsidRDefault="00245ECE">
          <w:r>
            <w:br w:type="page"/>
          </w:r>
        </w:p>
      </w:sdtContent>
    </w:sdt>
    <w:p w:rsidR="005D48B8" w:rsidRPr="005D48B8" w:rsidRDefault="005D48B8">
      <w:pPr>
        <w:pStyle w:val="a6"/>
        <w:rPr>
          <w:lang w:val="en-US"/>
        </w:rPr>
      </w:pPr>
    </w:p>
    <w:sdt>
      <w:sdtPr>
        <w:rPr>
          <w:rFonts w:ascii="Times New Roman" w:eastAsiaTheme="minorHAnsi" w:hAnsi="Times New Roman" w:cstheme="minorBidi"/>
          <w:bCs w:val="0"/>
          <w:color w:val="auto"/>
          <w:sz w:val="24"/>
          <w:szCs w:val="22"/>
        </w:rPr>
        <w:id w:val="35214341"/>
        <w:docPartObj>
          <w:docPartGallery w:val="Table of Contents"/>
          <w:docPartUnique/>
        </w:docPartObj>
      </w:sdtPr>
      <w:sdtContent>
        <w:p w:rsidR="005D48B8" w:rsidRDefault="005D48B8">
          <w:pPr>
            <w:pStyle w:val="a6"/>
          </w:pPr>
          <w:r>
            <w:t>Πίνακας περιεχομένων</w:t>
          </w:r>
        </w:p>
        <w:p w:rsidR="005D48B8" w:rsidRDefault="00072C1A">
          <w:pPr>
            <w:pStyle w:val="10"/>
            <w:tabs>
              <w:tab w:val="right" w:leader="dot" w:pos="9060"/>
            </w:tabs>
            <w:rPr>
              <w:rFonts w:asciiTheme="minorHAnsi" w:eastAsiaTheme="minorEastAsia" w:hAnsiTheme="minorHAnsi"/>
              <w:noProof/>
              <w:lang w:eastAsia="el-GR"/>
            </w:rPr>
          </w:pPr>
          <w:r>
            <w:fldChar w:fldCharType="begin"/>
          </w:r>
          <w:r w:rsidR="005D48B8">
            <w:instrText xml:space="preserve"> TOC \o "1-3" \h \z \u </w:instrText>
          </w:r>
          <w:r>
            <w:fldChar w:fldCharType="separate"/>
          </w:r>
          <w:hyperlink w:anchor="_Toc509784727" w:history="1">
            <w:r w:rsidR="005D48B8" w:rsidRPr="00DD2378">
              <w:rPr>
                <w:rStyle w:val="-"/>
                <w:noProof/>
                <w:lang w:val="en-US"/>
              </w:rPr>
              <w:t>Ecology</w:t>
            </w:r>
            <w:r w:rsidR="005D48B8">
              <w:rPr>
                <w:noProof/>
                <w:webHidden/>
              </w:rPr>
              <w:tab/>
            </w:r>
            <w:r>
              <w:rPr>
                <w:noProof/>
                <w:webHidden/>
              </w:rPr>
              <w:fldChar w:fldCharType="begin"/>
            </w:r>
            <w:r w:rsidR="005D48B8">
              <w:rPr>
                <w:noProof/>
                <w:webHidden/>
              </w:rPr>
              <w:instrText xml:space="preserve"> PAGEREF _Toc509784727 \h </w:instrText>
            </w:r>
            <w:r>
              <w:rPr>
                <w:noProof/>
                <w:webHidden/>
              </w:rPr>
            </w:r>
            <w:r>
              <w:rPr>
                <w:noProof/>
                <w:webHidden/>
              </w:rPr>
              <w:fldChar w:fldCharType="separate"/>
            </w:r>
            <w:r w:rsidR="005D48B8">
              <w:rPr>
                <w:noProof/>
                <w:webHidden/>
              </w:rPr>
              <w:t>3</w:t>
            </w:r>
            <w:r>
              <w:rPr>
                <w:noProof/>
                <w:webHidden/>
              </w:rPr>
              <w:fldChar w:fldCharType="end"/>
            </w:r>
          </w:hyperlink>
        </w:p>
        <w:p w:rsidR="005D48B8" w:rsidRDefault="00072C1A">
          <w:pPr>
            <w:pStyle w:val="20"/>
            <w:tabs>
              <w:tab w:val="right" w:leader="dot" w:pos="9060"/>
            </w:tabs>
            <w:rPr>
              <w:rFonts w:asciiTheme="minorHAnsi" w:eastAsiaTheme="minorEastAsia" w:hAnsiTheme="minorHAnsi"/>
              <w:noProof/>
              <w:lang w:eastAsia="el-GR"/>
            </w:rPr>
          </w:pPr>
          <w:hyperlink w:anchor="_Toc509784728" w:history="1">
            <w:r w:rsidR="005D48B8" w:rsidRPr="00DD2378">
              <w:rPr>
                <w:rStyle w:val="-"/>
                <w:noProof/>
                <w:lang w:val="en-US"/>
              </w:rPr>
              <w:t>Ecology 2</w:t>
            </w:r>
            <w:r w:rsidR="005D48B8">
              <w:rPr>
                <w:noProof/>
                <w:webHidden/>
              </w:rPr>
              <w:tab/>
            </w:r>
            <w:r>
              <w:rPr>
                <w:noProof/>
                <w:webHidden/>
              </w:rPr>
              <w:fldChar w:fldCharType="begin"/>
            </w:r>
            <w:r w:rsidR="005D48B8">
              <w:rPr>
                <w:noProof/>
                <w:webHidden/>
              </w:rPr>
              <w:instrText xml:space="preserve"> PAGEREF _Toc509784728 \h </w:instrText>
            </w:r>
            <w:r>
              <w:rPr>
                <w:noProof/>
                <w:webHidden/>
              </w:rPr>
            </w:r>
            <w:r>
              <w:rPr>
                <w:noProof/>
                <w:webHidden/>
              </w:rPr>
              <w:fldChar w:fldCharType="separate"/>
            </w:r>
            <w:r w:rsidR="005D48B8">
              <w:rPr>
                <w:noProof/>
                <w:webHidden/>
              </w:rPr>
              <w:t>3</w:t>
            </w:r>
            <w:r>
              <w:rPr>
                <w:noProof/>
                <w:webHidden/>
              </w:rPr>
              <w:fldChar w:fldCharType="end"/>
            </w:r>
          </w:hyperlink>
        </w:p>
        <w:p w:rsidR="005D48B8" w:rsidRDefault="00072C1A">
          <w:pPr>
            <w:pStyle w:val="10"/>
            <w:tabs>
              <w:tab w:val="right" w:leader="dot" w:pos="9060"/>
            </w:tabs>
            <w:rPr>
              <w:rFonts w:asciiTheme="minorHAnsi" w:eastAsiaTheme="minorEastAsia" w:hAnsiTheme="minorHAnsi"/>
              <w:noProof/>
              <w:lang w:eastAsia="el-GR"/>
            </w:rPr>
          </w:pPr>
          <w:hyperlink w:anchor="_Toc509784729" w:history="1">
            <w:r w:rsidR="005D48B8" w:rsidRPr="00DD2378">
              <w:rPr>
                <w:rStyle w:val="-"/>
                <w:noProof/>
                <w:lang w:val="en-US"/>
              </w:rPr>
              <w:t>Hierarchy</w:t>
            </w:r>
            <w:r w:rsidR="005D48B8">
              <w:rPr>
                <w:noProof/>
                <w:webHidden/>
              </w:rPr>
              <w:tab/>
            </w:r>
            <w:r>
              <w:rPr>
                <w:noProof/>
                <w:webHidden/>
              </w:rPr>
              <w:fldChar w:fldCharType="begin"/>
            </w:r>
            <w:r w:rsidR="005D48B8">
              <w:rPr>
                <w:noProof/>
                <w:webHidden/>
              </w:rPr>
              <w:instrText xml:space="preserve"> PAGEREF _Toc509784729 \h </w:instrText>
            </w:r>
            <w:r>
              <w:rPr>
                <w:noProof/>
                <w:webHidden/>
              </w:rPr>
            </w:r>
            <w:r>
              <w:rPr>
                <w:noProof/>
                <w:webHidden/>
              </w:rPr>
              <w:fldChar w:fldCharType="separate"/>
            </w:r>
            <w:r w:rsidR="005D48B8">
              <w:rPr>
                <w:noProof/>
                <w:webHidden/>
              </w:rPr>
              <w:t>4</w:t>
            </w:r>
            <w:r>
              <w:rPr>
                <w:noProof/>
                <w:webHidden/>
              </w:rPr>
              <w:fldChar w:fldCharType="end"/>
            </w:r>
          </w:hyperlink>
        </w:p>
        <w:p w:rsidR="005D48B8" w:rsidRDefault="00072C1A">
          <w:pPr>
            <w:pStyle w:val="20"/>
            <w:tabs>
              <w:tab w:val="right" w:leader="dot" w:pos="9060"/>
            </w:tabs>
            <w:rPr>
              <w:rFonts w:asciiTheme="minorHAnsi" w:eastAsiaTheme="minorEastAsia" w:hAnsiTheme="minorHAnsi"/>
              <w:noProof/>
              <w:lang w:eastAsia="el-GR"/>
            </w:rPr>
          </w:pPr>
          <w:hyperlink w:anchor="_Toc509784730" w:history="1">
            <w:r w:rsidR="005D48B8" w:rsidRPr="00DD2378">
              <w:rPr>
                <w:rStyle w:val="-"/>
                <w:noProof/>
                <w:lang w:val="en-US"/>
              </w:rPr>
              <w:t>Hierarchy 2</w:t>
            </w:r>
            <w:r w:rsidR="005D48B8">
              <w:rPr>
                <w:noProof/>
                <w:webHidden/>
              </w:rPr>
              <w:tab/>
            </w:r>
            <w:r>
              <w:rPr>
                <w:noProof/>
                <w:webHidden/>
              </w:rPr>
              <w:fldChar w:fldCharType="begin"/>
            </w:r>
            <w:r w:rsidR="005D48B8">
              <w:rPr>
                <w:noProof/>
                <w:webHidden/>
              </w:rPr>
              <w:instrText xml:space="preserve"> PAGEREF _Toc509784730 \h </w:instrText>
            </w:r>
            <w:r>
              <w:rPr>
                <w:noProof/>
                <w:webHidden/>
              </w:rPr>
            </w:r>
            <w:r>
              <w:rPr>
                <w:noProof/>
                <w:webHidden/>
              </w:rPr>
              <w:fldChar w:fldCharType="separate"/>
            </w:r>
            <w:r w:rsidR="005D48B8">
              <w:rPr>
                <w:noProof/>
                <w:webHidden/>
              </w:rPr>
              <w:t>4</w:t>
            </w:r>
            <w:r>
              <w:rPr>
                <w:noProof/>
                <w:webHidden/>
              </w:rPr>
              <w:fldChar w:fldCharType="end"/>
            </w:r>
          </w:hyperlink>
        </w:p>
        <w:p w:rsidR="005D48B8" w:rsidRDefault="00072C1A">
          <w:pPr>
            <w:pStyle w:val="10"/>
            <w:tabs>
              <w:tab w:val="right" w:leader="dot" w:pos="9060"/>
            </w:tabs>
            <w:rPr>
              <w:rFonts w:asciiTheme="minorHAnsi" w:eastAsiaTheme="minorEastAsia" w:hAnsiTheme="minorHAnsi"/>
              <w:noProof/>
              <w:lang w:eastAsia="el-GR"/>
            </w:rPr>
          </w:pPr>
          <w:hyperlink w:anchor="_Toc509784731" w:history="1">
            <w:r w:rsidR="005D48B8" w:rsidRPr="00DD2378">
              <w:rPr>
                <w:rStyle w:val="-"/>
                <w:noProof/>
                <w:lang w:val="en-US"/>
              </w:rPr>
              <w:t>Habitat</w:t>
            </w:r>
            <w:r w:rsidR="005D48B8">
              <w:rPr>
                <w:noProof/>
                <w:webHidden/>
              </w:rPr>
              <w:tab/>
            </w:r>
            <w:r>
              <w:rPr>
                <w:noProof/>
                <w:webHidden/>
              </w:rPr>
              <w:fldChar w:fldCharType="begin"/>
            </w:r>
            <w:r w:rsidR="005D48B8">
              <w:rPr>
                <w:noProof/>
                <w:webHidden/>
              </w:rPr>
              <w:instrText xml:space="preserve"> PAGEREF _Toc509784731 \h </w:instrText>
            </w:r>
            <w:r>
              <w:rPr>
                <w:noProof/>
                <w:webHidden/>
              </w:rPr>
            </w:r>
            <w:r>
              <w:rPr>
                <w:noProof/>
                <w:webHidden/>
              </w:rPr>
              <w:fldChar w:fldCharType="separate"/>
            </w:r>
            <w:r w:rsidR="005D48B8">
              <w:rPr>
                <w:noProof/>
                <w:webHidden/>
              </w:rPr>
              <w:t>5</w:t>
            </w:r>
            <w:r>
              <w:rPr>
                <w:noProof/>
                <w:webHidden/>
              </w:rPr>
              <w:fldChar w:fldCharType="end"/>
            </w:r>
          </w:hyperlink>
        </w:p>
        <w:p w:rsidR="005D48B8" w:rsidRDefault="00072C1A">
          <w:pPr>
            <w:pStyle w:val="20"/>
            <w:tabs>
              <w:tab w:val="right" w:leader="dot" w:pos="9060"/>
            </w:tabs>
            <w:rPr>
              <w:rFonts w:asciiTheme="minorHAnsi" w:eastAsiaTheme="minorEastAsia" w:hAnsiTheme="minorHAnsi"/>
              <w:noProof/>
              <w:lang w:eastAsia="el-GR"/>
            </w:rPr>
          </w:pPr>
          <w:hyperlink w:anchor="_Toc509784732" w:history="1">
            <w:r w:rsidR="005D48B8" w:rsidRPr="00DD2378">
              <w:rPr>
                <w:rStyle w:val="-"/>
                <w:noProof/>
                <w:lang w:val="en-US"/>
              </w:rPr>
              <w:t>Habitat 2</w:t>
            </w:r>
            <w:r w:rsidR="005D48B8">
              <w:rPr>
                <w:noProof/>
                <w:webHidden/>
              </w:rPr>
              <w:tab/>
            </w:r>
            <w:r>
              <w:rPr>
                <w:noProof/>
                <w:webHidden/>
              </w:rPr>
              <w:fldChar w:fldCharType="begin"/>
            </w:r>
            <w:r w:rsidR="005D48B8">
              <w:rPr>
                <w:noProof/>
                <w:webHidden/>
              </w:rPr>
              <w:instrText xml:space="preserve"> PAGEREF _Toc509784732 \h </w:instrText>
            </w:r>
            <w:r>
              <w:rPr>
                <w:noProof/>
                <w:webHidden/>
              </w:rPr>
            </w:r>
            <w:r>
              <w:rPr>
                <w:noProof/>
                <w:webHidden/>
              </w:rPr>
              <w:fldChar w:fldCharType="separate"/>
            </w:r>
            <w:r w:rsidR="005D48B8">
              <w:rPr>
                <w:noProof/>
                <w:webHidden/>
              </w:rPr>
              <w:t>5</w:t>
            </w:r>
            <w:r>
              <w:rPr>
                <w:noProof/>
                <w:webHidden/>
              </w:rPr>
              <w:fldChar w:fldCharType="end"/>
            </w:r>
          </w:hyperlink>
        </w:p>
        <w:p w:rsidR="005D48B8" w:rsidRDefault="00072C1A">
          <w:pPr>
            <w:pStyle w:val="10"/>
            <w:tabs>
              <w:tab w:val="right" w:leader="dot" w:pos="9060"/>
            </w:tabs>
            <w:rPr>
              <w:rFonts w:asciiTheme="minorHAnsi" w:eastAsiaTheme="minorEastAsia" w:hAnsiTheme="minorHAnsi"/>
              <w:noProof/>
              <w:lang w:eastAsia="el-GR"/>
            </w:rPr>
          </w:pPr>
          <w:hyperlink w:anchor="_Toc509784733" w:history="1">
            <w:r w:rsidR="005D48B8" w:rsidRPr="00DD2378">
              <w:rPr>
                <w:rStyle w:val="-"/>
                <w:noProof/>
                <w:lang w:val="en-US"/>
              </w:rPr>
              <w:t>Class Schedule</w:t>
            </w:r>
            <w:r w:rsidR="005D48B8">
              <w:rPr>
                <w:noProof/>
                <w:webHidden/>
              </w:rPr>
              <w:tab/>
            </w:r>
            <w:r>
              <w:rPr>
                <w:noProof/>
                <w:webHidden/>
              </w:rPr>
              <w:fldChar w:fldCharType="begin"/>
            </w:r>
            <w:r w:rsidR="005D48B8">
              <w:rPr>
                <w:noProof/>
                <w:webHidden/>
              </w:rPr>
              <w:instrText xml:space="preserve"> PAGEREF _Toc509784733 \h </w:instrText>
            </w:r>
            <w:r>
              <w:rPr>
                <w:noProof/>
                <w:webHidden/>
              </w:rPr>
            </w:r>
            <w:r>
              <w:rPr>
                <w:noProof/>
                <w:webHidden/>
              </w:rPr>
              <w:fldChar w:fldCharType="separate"/>
            </w:r>
            <w:r w:rsidR="005D48B8">
              <w:rPr>
                <w:noProof/>
                <w:webHidden/>
              </w:rPr>
              <w:t>5</w:t>
            </w:r>
            <w:r>
              <w:rPr>
                <w:noProof/>
                <w:webHidden/>
              </w:rPr>
              <w:fldChar w:fldCharType="end"/>
            </w:r>
          </w:hyperlink>
        </w:p>
        <w:p w:rsidR="005D48B8" w:rsidRDefault="00072C1A">
          <w:pPr>
            <w:pStyle w:val="10"/>
            <w:tabs>
              <w:tab w:val="right" w:leader="dot" w:pos="9060"/>
            </w:tabs>
            <w:rPr>
              <w:rFonts w:asciiTheme="minorHAnsi" w:eastAsiaTheme="minorEastAsia" w:hAnsiTheme="minorHAnsi"/>
              <w:noProof/>
              <w:lang w:eastAsia="el-GR"/>
            </w:rPr>
          </w:pPr>
          <w:hyperlink w:anchor="_Toc509784734" w:history="1">
            <w:r w:rsidR="005D48B8" w:rsidRPr="00DD2378">
              <w:rPr>
                <w:rStyle w:val="-"/>
                <w:noProof/>
                <w:lang w:val="en-US"/>
              </w:rPr>
              <w:t>Biosphere</w:t>
            </w:r>
            <w:r w:rsidR="005D48B8">
              <w:rPr>
                <w:noProof/>
                <w:webHidden/>
              </w:rPr>
              <w:tab/>
            </w:r>
            <w:r>
              <w:rPr>
                <w:noProof/>
                <w:webHidden/>
              </w:rPr>
              <w:fldChar w:fldCharType="begin"/>
            </w:r>
            <w:r w:rsidR="005D48B8">
              <w:rPr>
                <w:noProof/>
                <w:webHidden/>
              </w:rPr>
              <w:instrText xml:space="preserve"> PAGEREF _Toc509784734 \h </w:instrText>
            </w:r>
            <w:r>
              <w:rPr>
                <w:noProof/>
                <w:webHidden/>
              </w:rPr>
            </w:r>
            <w:r>
              <w:rPr>
                <w:noProof/>
                <w:webHidden/>
              </w:rPr>
              <w:fldChar w:fldCharType="separate"/>
            </w:r>
            <w:r w:rsidR="005D48B8">
              <w:rPr>
                <w:noProof/>
                <w:webHidden/>
              </w:rPr>
              <w:t>6</w:t>
            </w:r>
            <w:r>
              <w:rPr>
                <w:noProof/>
                <w:webHidden/>
              </w:rPr>
              <w:fldChar w:fldCharType="end"/>
            </w:r>
          </w:hyperlink>
        </w:p>
        <w:p w:rsidR="005D48B8" w:rsidRDefault="00072C1A">
          <w:pPr>
            <w:pStyle w:val="10"/>
            <w:tabs>
              <w:tab w:val="right" w:leader="dot" w:pos="9060"/>
            </w:tabs>
            <w:rPr>
              <w:rFonts w:asciiTheme="minorHAnsi" w:eastAsiaTheme="minorEastAsia" w:hAnsiTheme="minorHAnsi"/>
              <w:noProof/>
              <w:lang w:eastAsia="el-GR"/>
            </w:rPr>
          </w:pPr>
          <w:hyperlink w:anchor="_Toc509784735" w:history="1">
            <w:r w:rsidR="005D48B8" w:rsidRPr="00DD2378">
              <w:rPr>
                <w:rStyle w:val="-"/>
                <w:noProof/>
                <w:lang w:val="en-US"/>
              </w:rPr>
              <w:t>Ecosystems</w:t>
            </w:r>
            <w:r w:rsidR="005D48B8">
              <w:rPr>
                <w:noProof/>
                <w:webHidden/>
              </w:rPr>
              <w:tab/>
            </w:r>
            <w:r>
              <w:rPr>
                <w:noProof/>
                <w:webHidden/>
              </w:rPr>
              <w:fldChar w:fldCharType="begin"/>
            </w:r>
            <w:r w:rsidR="005D48B8">
              <w:rPr>
                <w:noProof/>
                <w:webHidden/>
              </w:rPr>
              <w:instrText xml:space="preserve"> PAGEREF _Toc509784735 \h </w:instrText>
            </w:r>
            <w:r>
              <w:rPr>
                <w:noProof/>
                <w:webHidden/>
              </w:rPr>
            </w:r>
            <w:r>
              <w:rPr>
                <w:noProof/>
                <w:webHidden/>
              </w:rPr>
              <w:fldChar w:fldCharType="separate"/>
            </w:r>
            <w:r w:rsidR="005D48B8">
              <w:rPr>
                <w:noProof/>
                <w:webHidden/>
              </w:rPr>
              <w:t>7</w:t>
            </w:r>
            <w:r>
              <w:rPr>
                <w:noProof/>
                <w:webHidden/>
              </w:rPr>
              <w:fldChar w:fldCharType="end"/>
            </w:r>
          </w:hyperlink>
        </w:p>
        <w:p w:rsidR="005D48B8" w:rsidRDefault="00072C1A">
          <w:pPr>
            <w:pStyle w:val="20"/>
            <w:tabs>
              <w:tab w:val="right" w:leader="dot" w:pos="9060"/>
            </w:tabs>
            <w:rPr>
              <w:rFonts w:asciiTheme="minorHAnsi" w:eastAsiaTheme="minorEastAsia" w:hAnsiTheme="minorHAnsi"/>
              <w:noProof/>
              <w:lang w:eastAsia="el-GR"/>
            </w:rPr>
          </w:pPr>
          <w:hyperlink w:anchor="_Toc509784736" w:history="1">
            <w:r w:rsidR="005D48B8" w:rsidRPr="00DD2378">
              <w:rPr>
                <w:rStyle w:val="-"/>
                <w:noProof/>
                <w:lang w:val="en-US"/>
              </w:rPr>
              <w:t>Ecosystems 2</w:t>
            </w:r>
            <w:r w:rsidR="005D48B8">
              <w:rPr>
                <w:noProof/>
                <w:webHidden/>
              </w:rPr>
              <w:tab/>
            </w:r>
            <w:r>
              <w:rPr>
                <w:noProof/>
                <w:webHidden/>
              </w:rPr>
              <w:fldChar w:fldCharType="begin"/>
            </w:r>
            <w:r w:rsidR="005D48B8">
              <w:rPr>
                <w:noProof/>
                <w:webHidden/>
              </w:rPr>
              <w:instrText xml:space="preserve"> PAGEREF _Toc509784736 \h </w:instrText>
            </w:r>
            <w:r>
              <w:rPr>
                <w:noProof/>
                <w:webHidden/>
              </w:rPr>
            </w:r>
            <w:r>
              <w:rPr>
                <w:noProof/>
                <w:webHidden/>
              </w:rPr>
              <w:fldChar w:fldCharType="separate"/>
            </w:r>
            <w:r w:rsidR="005D48B8">
              <w:rPr>
                <w:noProof/>
                <w:webHidden/>
              </w:rPr>
              <w:t>7</w:t>
            </w:r>
            <w:r>
              <w:rPr>
                <w:noProof/>
                <w:webHidden/>
              </w:rPr>
              <w:fldChar w:fldCharType="end"/>
            </w:r>
          </w:hyperlink>
        </w:p>
        <w:p w:rsidR="005D48B8" w:rsidRDefault="00072C1A">
          <w:pPr>
            <w:pStyle w:val="10"/>
            <w:tabs>
              <w:tab w:val="right" w:leader="dot" w:pos="9060"/>
            </w:tabs>
            <w:rPr>
              <w:rFonts w:asciiTheme="minorHAnsi" w:eastAsiaTheme="minorEastAsia" w:hAnsiTheme="minorHAnsi"/>
              <w:noProof/>
              <w:lang w:eastAsia="el-GR"/>
            </w:rPr>
          </w:pPr>
          <w:hyperlink w:anchor="_Toc509784737" w:history="1">
            <w:r w:rsidR="005D48B8" w:rsidRPr="00DD2378">
              <w:rPr>
                <w:rStyle w:val="-"/>
                <w:noProof/>
              </w:rPr>
              <w:t>Η οικογένειά μου</w:t>
            </w:r>
            <w:r w:rsidR="005D48B8">
              <w:rPr>
                <w:noProof/>
                <w:webHidden/>
              </w:rPr>
              <w:tab/>
            </w:r>
            <w:r>
              <w:rPr>
                <w:noProof/>
                <w:webHidden/>
              </w:rPr>
              <w:fldChar w:fldCharType="begin"/>
            </w:r>
            <w:r w:rsidR="005D48B8">
              <w:rPr>
                <w:noProof/>
                <w:webHidden/>
              </w:rPr>
              <w:instrText xml:space="preserve"> PAGEREF _Toc509784737 \h </w:instrText>
            </w:r>
            <w:r>
              <w:rPr>
                <w:noProof/>
                <w:webHidden/>
              </w:rPr>
            </w:r>
            <w:r>
              <w:rPr>
                <w:noProof/>
                <w:webHidden/>
              </w:rPr>
              <w:fldChar w:fldCharType="separate"/>
            </w:r>
            <w:r w:rsidR="005D48B8">
              <w:rPr>
                <w:noProof/>
                <w:webHidden/>
              </w:rPr>
              <w:t>8</w:t>
            </w:r>
            <w:r>
              <w:rPr>
                <w:noProof/>
                <w:webHidden/>
              </w:rPr>
              <w:fldChar w:fldCharType="end"/>
            </w:r>
          </w:hyperlink>
        </w:p>
        <w:p w:rsidR="005D48B8" w:rsidRDefault="00072C1A">
          <w:r>
            <w:fldChar w:fldCharType="end"/>
          </w:r>
        </w:p>
      </w:sdtContent>
    </w:sdt>
    <w:p w:rsidR="00FB78F2" w:rsidRPr="000B421A" w:rsidRDefault="00FB78F2" w:rsidP="00FB78F2">
      <w:pPr>
        <w:rPr>
          <w:rFonts w:ascii="Arial" w:eastAsiaTheme="majorEastAsia" w:hAnsi="Arial" w:cstheme="majorBidi"/>
          <w:b/>
          <w:bCs/>
          <w:color w:val="FF0000"/>
          <w:sz w:val="34"/>
          <w:szCs w:val="20"/>
          <w:lang w:val="en-US"/>
          <w:rPrChange w:id="0" w:author="Χρήστος" w:date="2018-03-25T23:17:00Z">
            <w:rPr>
              <w:rFonts w:ascii="Arial" w:eastAsiaTheme="majorEastAsia" w:hAnsi="Arial" w:cstheme="majorBidi"/>
              <w:b/>
              <w:bCs/>
              <w:color w:val="FF0000"/>
              <w:sz w:val="34"/>
              <w:szCs w:val="20"/>
            </w:rPr>
          </w:rPrChange>
        </w:rPr>
      </w:pPr>
      <w:r>
        <w:rPr>
          <w:szCs w:val="20"/>
          <w:lang w:val="en-US"/>
        </w:rPr>
        <w:t xml:space="preserve"> </w:t>
      </w:r>
      <w:r w:rsidR="00A31B2C">
        <w:rPr>
          <w:szCs w:val="20"/>
          <w:lang w:val="en-US"/>
        </w:rPr>
        <w:br w:type="page"/>
      </w:r>
    </w:p>
    <w:p w:rsidR="00AD787D" w:rsidRPr="00F65743" w:rsidRDefault="00AD787D" w:rsidP="00DE6E75">
      <w:pPr>
        <w:pStyle w:val="1"/>
        <w:spacing w:before="0" w:after="380"/>
        <w:rPr>
          <w:lang w:val="en-US"/>
        </w:rPr>
      </w:pPr>
      <w:bookmarkStart w:id="1" w:name="_Toc509784727"/>
      <w:r w:rsidRPr="00F65743">
        <w:rPr>
          <w:lang w:val="en-US"/>
        </w:rPr>
        <w:lastRenderedPageBreak/>
        <w:t>Ecology</w:t>
      </w:r>
      <w:bookmarkEnd w:id="1"/>
    </w:p>
    <w:p w:rsidR="00AD787D" w:rsidRPr="007F0E49" w:rsidRDefault="00AD787D" w:rsidP="00A174D3">
      <w:pPr>
        <w:spacing w:line="26" w:lineRule="atLeast"/>
        <w:ind w:firstLine="709"/>
        <w:rPr>
          <w:szCs w:val="20"/>
          <w:lang w:val="en-US"/>
        </w:rPr>
      </w:pPr>
      <w:r w:rsidRPr="007F0E49">
        <w:rPr>
          <w:szCs w:val="20"/>
          <w:lang w:val="en-US"/>
        </w:rPr>
        <w:t xml:space="preserve">Ecology (from Greek: οἶκος, "house", or "environment"; -λογία, "study of")[A] is the branch of biology[1] which studies the interactions among organisms and their environment. Objects of study include interactions of organisms with each other and with </w:t>
      </w:r>
      <w:del w:id="2" w:author="Χρήστος" w:date="2018-03-25T23:12:00Z">
        <w:r w:rsidRPr="007F0E49" w:rsidDel="00455DF4">
          <w:rPr>
            <w:szCs w:val="20"/>
            <w:lang w:val="en-US"/>
          </w:rPr>
          <w:delText xml:space="preserve">abiotic </w:delText>
        </w:r>
      </w:del>
      <w:ins w:id="3" w:author="Χρήστος" w:date="2018-03-25T23:16:00Z">
        <w:r w:rsidR="00072C1A" w:rsidRPr="00072C1A">
          <w:rPr>
            <w:szCs w:val="20"/>
            <w:lang w:val="en-US"/>
            <w:rPrChange w:id="4" w:author="Χρήστος" w:date="2018-03-25T23:16:00Z">
              <w:rPr>
                <w:sz w:val="20"/>
                <w:szCs w:val="20"/>
              </w:rPr>
            </w:rPrChange>
          </w:rPr>
          <w:t xml:space="preserve"> </w:t>
        </w:r>
        <w:r w:rsidR="00455DF4" w:rsidRPr="007F0E49">
          <w:rPr>
            <w:szCs w:val="20"/>
            <w:lang w:val="en-US"/>
          </w:rPr>
          <w:t xml:space="preserve">non </w:t>
        </w:r>
      </w:ins>
      <w:ins w:id="5" w:author="Χρήστος" w:date="2018-03-25T23:18:00Z">
        <w:r w:rsidR="000B421A" w:rsidRPr="007F0E49">
          <w:rPr>
            <w:szCs w:val="20"/>
            <w:lang w:val="en-US"/>
          </w:rPr>
          <w:t xml:space="preserve">organic </w:t>
        </w:r>
      </w:ins>
      <w:r w:rsidRPr="007F0E49">
        <w:rPr>
          <w:szCs w:val="20"/>
          <w:lang w:val="en-US"/>
        </w:rPr>
        <w:t xml:space="preserve">components of their environment. Topics of interest include the biodiversity, distribution, biomass, and populations of organisms, as well as cooperation and competition within and between species. Ecosystems are dynamically interacting systems of organisms, the communities they make up, and the </w:t>
      </w:r>
      <w:del w:id="6" w:author="Χρήστος" w:date="2018-03-25T23:18:00Z">
        <w:r w:rsidRPr="007F0E49" w:rsidDel="000B421A">
          <w:rPr>
            <w:szCs w:val="20"/>
            <w:lang w:val="en-US"/>
          </w:rPr>
          <w:delText>non-livin</w:delText>
        </w:r>
      </w:del>
      <w:ins w:id="7" w:author="Χρήστος" w:date="2018-03-25T23:18:00Z">
        <w:r w:rsidR="000B421A" w:rsidRPr="007F0E49">
          <w:rPr>
            <w:szCs w:val="20"/>
            <w:lang w:val="en-US"/>
          </w:rPr>
          <w:t xml:space="preserve"> </w:t>
        </w:r>
      </w:ins>
      <w:del w:id="8" w:author="Χρήστος" w:date="2018-03-25T23:18:00Z">
        <w:r w:rsidRPr="007F0E49" w:rsidDel="000B421A">
          <w:rPr>
            <w:szCs w:val="20"/>
            <w:lang w:val="en-US"/>
          </w:rPr>
          <w:delText>g</w:delText>
        </w:r>
      </w:del>
      <w:ins w:id="9" w:author="Χρήστος" w:date="2018-03-25T23:18:00Z">
        <w:r w:rsidR="000B421A" w:rsidRPr="007F0E49">
          <w:rPr>
            <w:szCs w:val="20"/>
            <w:lang w:val="en-US"/>
          </w:rPr>
          <w:t>abiotic</w:t>
        </w:r>
      </w:ins>
      <w:del w:id="10" w:author="Χρήστος" w:date="2018-03-25T23:18:00Z">
        <w:r w:rsidRPr="007F0E49" w:rsidDel="000B421A">
          <w:rPr>
            <w:szCs w:val="20"/>
            <w:lang w:val="en-US"/>
          </w:rPr>
          <w:delText xml:space="preserve"> </w:delText>
        </w:r>
      </w:del>
      <w:r w:rsidR="00F65743">
        <w:rPr>
          <w:szCs w:val="20"/>
          <w:lang w:val="en-US"/>
        </w:rPr>
        <w:t xml:space="preserve"> </w:t>
      </w:r>
      <w:r w:rsidRPr="007F0E49">
        <w:rPr>
          <w:szCs w:val="20"/>
          <w:lang w:val="en-US"/>
        </w:rPr>
        <w:t xml:space="preserve">components of their environment. Ecosystem processes, such as primary production, pedogenesis, nutrient cycling, and niche construction, regulate the flux of energy and matter through an environment. These processes are sustained by organisms with </w:t>
      </w:r>
      <w:del w:id="11" w:author="Χρήστος" w:date="2018-03-25T23:18:00Z">
        <w:r w:rsidRPr="007F0E49" w:rsidDel="000B421A">
          <w:rPr>
            <w:szCs w:val="20"/>
            <w:lang w:val="en-US"/>
          </w:rPr>
          <w:delText xml:space="preserve">specific </w:delText>
        </w:r>
      </w:del>
      <w:ins w:id="12" w:author="Χρήστος" w:date="2018-03-25T23:19:00Z">
        <w:r w:rsidR="000B421A" w:rsidRPr="007F0E49">
          <w:rPr>
            <w:szCs w:val="20"/>
            <w:lang w:val="en-US"/>
          </w:rPr>
          <w:t xml:space="preserve"> </w:t>
        </w:r>
      </w:ins>
      <w:ins w:id="13" w:author="Χρήστος" w:date="2018-03-25T23:20:00Z">
        <w:r w:rsidR="000B421A" w:rsidRPr="007F0E49">
          <w:rPr>
            <w:szCs w:val="20"/>
            <w:lang w:val="en-US"/>
          </w:rPr>
          <w:t>particular</w:t>
        </w:r>
      </w:ins>
      <w:r w:rsidR="00F65743">
        <w:rPr>
          <w:szCs w:val="20"/>
          <w:lang w:val="en-US"/>
        </w:rPr>
        <w:t xml:space="preserve"> </w:t>
      </w:r>
      <w:r w:rsidRPr="007F0E49">
        <w:rPr>
          <w:szCs w:val="20"/>
          <w:lang w:val="en-US"/>
        </w:rPr>
        <w:t xml:space="preserve">life history traits. Biodiversity means the varieties of species, genes, and ecosystems, enhances </w:t>
      </w:r>
      <w:del w:id="14" w:author="Χρήστος" w:date="2018-03-25T23:20:00Z">
        <w:r w:rsidRPr="007F0E49" w:rsidDel="00426926">
          <w:rPr>
            <w:szCs w:val="20"/>
            <w:lang w:val="en-US"/>
          </w:rPr>
          <w:delText xml:space="preserve">certain </w:delText>
        </w:r>
      </w:del>
      <w:ins w:id="15" w:author="Χρήστος" w:date="2018-03-25T23:20:00Z">
        <w:r w:rsidR="00426926" w:rsidRPr="007F0E49">
          <w:rPr>
            <w:szCs w:val="20"/>
            <w:lang w:val="en-US"/>
          </w:rPr>
          <w:t xml:space="preserve"> express </w:t>
        </w:r>
      </w:ins>
      <w:r w:rsidRPr="007F0E49">
        <w:rPr>
          <w:szCs w:val="20"/>
          <w:lang w:val="en-US"/>
        </w:rPr>
        <w:t>ecosystem services.</w:t>
      </w:r>
    </w:p>
    <w:p w:rsidR="00AD787D" w:rsidRDefault="00AD787D" w:rsidP="00AD787D">
      <w:pPr>
        <w:pStyle w:val="2"/>
        <w:rPr>
          <w:lang w:val="en-US"/>
        </w:rPr>
      </w:pPr>
      <w:bookmarkStart w:id="16" w:name="_Toc509784728"/>
      <w:r>
        <w:rPr>
          <w:lang w:val="en-US"/>
        </w:rPr>
        <w:t>Ecology 2</w:t>
      </w:r>
      <w:bookmarkEnd w:id="16"/>
    </w:p>
    <w:p w:rsidR="00AD787D" w:rsidRPr="007F0E49" w:rsidRDefault="00AD787D" w:rsidP="00A174D3">
      <w:pPr>
        <w:spacing w:line="26" w:lineRule="atLeast"/>
        <w:ind w:firstLine="709"/>
        <w:rPr>
          <w:szCs w:val="20"/>
          <w:lang w:val="en-US"/>
        </w:rPr>
      </w:pPr>
      <w:r w:rsidRPr="007F0E49">
        <w:rPr>
          <w:szCs w:val="20"/>
          <w:lang w:val="en-US"/>
        </w:rPr>
        <w:t>Ecology is not synonymous with environmentalism, natural history, or environmental science. It overlaps with the closely related sciences of evolutionary biology, genetics, and ethology. An important focus for ecologists is to improve the understanding of how biodiversity affects ecological function. Ecologists seek to explain:</w:t>
      </w:r>
    </w:p>
    <w:p w:rsidR="00AD787D" w:rsidRPr="007F0E49" w:rsidRDefault="00AD787D" w:rsidP="00A174D3">
      <w:pPr>
        <w:spacing w:line="26" w:lineRule="atLeast"/>
        <w:ind w:firstLine="709"/>
        <w:rPr>
          <w:szCs w:val="20"/>
          <w:lang w:val="en-US"/>
        </w:rPr>
      </w:pPr>
      <w:r w:rsidRPr="007F0E49">
        <w:rPr>
          <w:szCs w:val="20"/>
          <w:lang w:val="en-US"/>
        </w:rPr>
        <w:t>Life processes, interactions, and adaptations</w:t>
      </w:r>
    </w:p>
    <w:p w:rsidR="00AD787D" w:rsidRPr="007F0E49" w:rsidRDefault="00AD787D" w:rsidP="00A174D3">
      <w:pPr>
        <w:spacing w:line="26" w:lineRule="atLeast"/>
        <w:ind w:firstLine="709"/>
        <w:rPr>
          <w:szCs w:val="20"/>
          <w:lang w:val="en-US"/>
        </w:rPr>
      </w:pPr>
      <w:r w:rsidRPr="007F0E49">
        <w:rPr>
          <w:szCs w:val="20"/>
          <w:lang w:val="en-US"/>
        </w:rPr>
        <w:t>The movement of materials and energy through living communities</w:t>
      </w:r>
    </w:p>
    <w:p w:rsidR="00231516" w:rsidRPr="007F0E49" w:rsidRDefault="00AD787D" w:rsidP="00231516">
      <w:pPr>
        <w:spacing w:line="26" w:lineRule="atLeast"/>
        <w:ind w:firstLine="709"/>
        <w:rPr>
          <w:szCs w:val="20"/>
          <w:lang w:val="en-US"/>
        </w:rPr>
      </w:pPr>
      <w:r w:rsidRPr="007F0E49">
        <w:rPr>
          <w:szCs w:val="20"/>
          <w:lang w:val="en-US"/>
        </w:rPr>
        <w:t>The successional development of ecosystems</w:t>
      </w:r>
    </w:p>
    <w:p w:rsidR="00AD787D" w:rsidRDefault="00AD787D" w:rsidP="00231516">
      <w:pPr>
        <w:spacing w:line="26" w:lineRule="atLeast"/>
        <w:ind w:firstLine="709"/>
        <w:rPr>
          <w:sz w:val="20"/>
          <w:szCs w:val="20"/>
          <w:lang w:val="en-US"/>
        </w:rPr>
      </w:pPr>
      <w:r w:rsidRPr="007F0E49">
        <w:rPr>
          <w:szCs w:val="20"/>
          <w:lang w:val="en-US"/>
        </w:rPr>
        <w:t>The abundance and distribution of organisms and biodiversity in the context of the environment.</w:t>
      </w:r>
      <w:r>
        <w:rPr>
          <w:sz w:val="20"/>
          <w:szCs w:val="20"/>
          <w:lang w:val="en-US"/>
        </w:rPr>
        <w:br w:type="page"/>
      </w:r>
    </w:p>
    <w:p w:rsidR="00AD787D" w:rsidRPr="00F65743" w:rsidRDefault="00AD787D" w:rsidP="00DE6E75">
      <w:pPr>
        <w:pStyle w:val="1"/>
        <w:spacing w:before="0" w:after="380"/>
        <w:rPr>
          <w:lang w:val="en-US"/>
        </w:rPr>
      </w:pPr>
      <w:bookmarkStart w:id="17" w:name="_Toc509784729"/>
      <w:r w:rsidRPr="00F65743">
        <w:rPr>
          <w:lang w:val="en-US"/>
        </w:rPr>
        <w:lastRenderedPageBreak/>
        <w:t>Hierarchy</w:t>
      </w:r>
      <w:bookmarkEnd w:id="17"/>
    </w:p>
    <w:p w:rsidR="00AD787D" w:rsidRPr="007F0E49" w:rsidRDefault="00AD787D" w:rsidP="00A174D3">
      <w:pPr>
        <w:spacing w:line="26" w:lineRule="atLeast"/>
        <w:ind w:firstLine="709"/>
        <w:rPr>
          <w:szCs w:val="20"/>
          <w:lang w:val="en-US"/>
        </w:rPr>
      </w:pPr>
      <w:r w:rsidRPr="007F0E49">
        <w:rPr>
          <w:szCs w:val="20"/>
          <w:lang w:val="en-US"/>
        </w:rPr>
        <w:t>System behaviors must first be arrayed into different levels of organization. Behaviors corresponding to higher levels occur at slow rates. Conversely, lower organizational levels exhibit rapid rates. For example, individual tree leaves respond rapidly to momentary changes in light intensity, CO2 concentration, and the like. The growth of the tree responds more slowly and integrates these short-term changes.</w:t>
      </w:r>
    </w:p>
    <w:p w:rsidR="00AD787D" w:rsidRDefault="00AD787D" w:rsidP="00AD787D">
      <w:pPr>
        <w:pStyle w:val="2"/>
        <w:rPr>
          <w:lang w:val="en-US"/>
        </w:rPr>
      </w:pPr>
      <w:bookmarkStart w:id="18" w:name="_Toc509784730"/>
      <w:r>
        <w:rPr>
          <w:lang w:val="en-US"/>
        </w:rPr>
        <w:t>Hierarchy 2</w:t>
      </w:r>
      <w:bookmarkEnd w:id="18"/>
    </w:p>
    <w:p w:rsidR="00AD787D" w:rsidRPr="007F0E49" w:rsidRDefault="00AD787D" w:rsidP="00A174D3">
      <w:pPr>
        <w:spacing w:line="26" w:lineRule="atLeast"/>
        <w:ind w:firstLine="709"/>
        <w:rPr>
          <w:szCs w:val="20"/>
          <w:lang w:val="en-US"/>
        </w:rPr>
      </w:pPr>
      <w:r w:rsidRPr="007F0E49">
        <w:rPr>
          <w:szCs w:val="20"/>
          <w:lang w:val="en-US"/>
        </w:rPr>
        <w:t>The scale of ecological dynamics can operate like a closed system, such as aphids migrating on a single tree, while at the same time remain open with regard to broader scale influences, such as atmosphere or climate. Hence, ecologists classify ecosystems hierarchically by analyzing data collected from finer scale units, such as vegetation associations, climate, and soil types, and integrate this information to identify emergent patterns of uniform organization and processes that operate on local to regional, landscape, and chronological scales.</w:t>
      </w:r>
    </w:p>
    <w:p w:rsidR="00AD787D" w:rsidRPr="007F0E49" w:rsidRDefault="00AD787D" w:rsidP="00A174D3">
      <w:pPr>
        <w:spacing w:line="26" w:lineRule="atLeast"/>
        <w:ind w:firstLine="709"/>
        <w:rPr>
          <w:szCs w:val="20"/>
          <w:lang w:val="en-US"/>
        </w:rPr>
      </w:pPr>
      <w:r w:rsidRPr="007F0E49">
        <w:rPr>
          <w:szCs w:val="20"/>
          <w:lang w:val="en-US"/>
        </w:rPr>
        <w:t>To structure the study of ecology into a conceptually manageable framework, the biological world is organized into a nested hierarchy, ranging in scale from genes, to cells, to tissues, to organs, to organisms, to species, to populations, to communities, to ecosystems, to biomes, and up to the level of the biosphere.[8] This framework forms a panarchy[9] and exhibits non-linear behaviors; this means that "effect and cause are disproportionate, so that small changes to critical variables, such as the number of nitrogen fixers, can lead to disproportionate, perhaps irreversible, changes in the system properties."</w:t>
      </w:r>
    </w:p>
    <w:p w:rsidR="00AD787D" w:rsidRDefault="00AD787D" w:rsidP="00A174D3">
      <w:pPr>
        <w:spacing w:line="26" w:lineRule="atLeast"/>
        <w:ind w:firstLine="709"/>
        <w:rPr>
          <w:sz w:val="20"/>
          <w:szCs w:val="20"/>
          <w:lang w:val="en-US"/>
        </w:rPr>
      </w:pPr>
      <w:r>
        <w:rPr>
          <w:sz w:val="20"/>
          <w:szCs w:val="20"/>
          <w:lang w:val="en-US"/>
        </w:rPr>
        <w:br w:type="page"/>
      </w:r>
    </w:p>
    <w:p w:rsidR="00AD787D" w:rsidRPr="00F65743" w:rsidRDefault="00AD787D" w:rsidP="00DE6E75">
      <w:pPr>
        <w:pStyle w:val="1"/>
        <w:spacing w:before="0" w:after="380"/>
        <w:rPr>
          <w:lang w:val="en-US"/>
        </w:rPr>
      </w:pPr>
      <w:bookmarkStart w:id="19" w:name="_Toc509784731"/>
      <w:r w:rsidRPr="00F65743">
        <w:rPr>
          <w:lang w:val="en-US"/>
        </w:rPr>
        <w:lastRenderedPageBreak/>
        <w:t>Habitat</w:t>
      </w:r>
      <w:bookmarkEnd w:id="19"/>
    </w:p>
    <w:p w:rsidR="00AD787D" w:rsidRPr="00AD787D" w:rsidRDefault="00AD787D" w:rsidP="007F0E49">
      <w:pPr>
        <w:rPr>
          <w:lang w:val="en-US"/>
        </w:rPr>
      </w:pPr>
      <w:r w:rsidRPr="00AD787D">
        <w:rPr>
          <w:lang w:val="en-US"/>
        </w:rPr>
        <w:t xml:space="preserve">The habitat of a species describes the environment over which a species is known to occur and the type of community that is formed as a result.[24] More specifically, "habitats can be defined as regions in environmental space that are composed of multiple dimensions, each representing a biotic </w:t>
      </w:r>
      <w:r w:rsidRPr="00F65743">
        <w:rPr>
          <w:lang w:val="en-US"/>
        </w:rPr>
        <w:t>or abiotic environmental variable; that is, any component or characteristic of the environment related</w:t>
      </w:r>
      <w:r w:rsidRPr="00AD787D">
        <w:rPr>
          <w:lang w:val="en-US"/>
        </w:rPr>
        <w:t xml:space="preserve"> directly (e.g. forage biomass and quality) or indirectly (e.g. elevation) to the use of a location by the animal."[25]:745 For example, a habitat might be an aquatic or terrestrial environment that can be further categorized as a montane or alpine ecosystem. Habitat shifts provide important evidence of competition in nature where one population changes relative to the habitats that most other individuals of the species occupy. For example, one population of a species of tropical lizards (Tropidurus hispidus) has a flattened body relative to the main populations that live in open savanna. The population that lives in an isolated rock outcrop hides in crevasses where its flattened body offers a selective advantage. Habitat shifts also occur in the developmental life history of amphibians, and in insects that transition from aquatic to terrestrial habitats. Biotope and habitat are sometimes used interchangeably, but the former applies to a community's environment, whereas the latter applies to a species' environment</w:t>
      </w:r>
      <w:r>
        <w:rPr>
          <w:lang w:val="en-US"/>
        </w:rPr>
        <w:t>.</w:t>
      </w:r>
    </w:p>
    <w:p w:rsidR="00AD787D" w:rsidRDefault="00AD787D" w:rsidP="00AD787D">
      <w:pPr>
        <w:pStyle w:val="2"/>
        <w:rPr>
          <w:lang w:val="en-US"/>
        </w:rPr>
      </w:pPr>
      <w:bookmarkStart w:id="20" w:name="_Toc509784732"/>
      <w:r>
        <w:rPr>
          <w:lang w:val="en-US"/>
        </w:rPr>
        <w:t>Habitat 2</w:t>
      </w:r>
      <w:bookmarkEnd w:id="20"/>
    </w:p>
    <w:p w:rsidR="00AD787D" w:rsidRPr="007F0E49" w:rsidRDefault="00AD787D" w:rsidP="00A174D3">
      <w:pPr>
        <w:spacing w:line="26" w:lineRule="atLeast"/>
        <w:ind w:firstLine="709"/>
        <w:rPr>
          <w:szCs w:val="24"/>
          <w:lang w:val="en-US"/>
        </w:rPr>
      </w:pPr>
      <w:r w:rsidRPr="007F0E49">
        <w:rPr>
          <w:szCs w:val="24"/>
          <w:lang w:val="en-US"/>
        </w:rPr>
        <w:t>Additionally, some species are ecosystem engineers, altering the environment within a localized region. For instance, beavers manage water levels by building dams which improves their habitat in a landscape.</w:t>
      </w:r>
    </w:p>
    <w:p w:rsidR="00881658" w:rsidRPr="00DE6E75" w:rsidRDefault="00881658" w:rsidP="007F0E49">
      <w:pPr>
        <w:pStyle w:val="1"/>
        <w:spacing w:before="0" w:after="380"/>
      </w:pPr>
      <w:bookmarkStart w:id="21" w:name="_Toc509784733"/>
      <w:r w:rsidRPr="00DE6E75">
        <w:t>Class Schedule</w:t>
      </w:r>
      <w:bookmarkEnd w:id="21"/>
    </w:p>
    <w:p w:rsidR="00881658" w:rsidRPr="00881658" w:rsidRDefault="00881658" w:rsidP="00881658">
      <w:pPr>
        <w:rPr>
          <w:lang w:val="en-US"/>
        </w:rPr>
      </w:pPr>
    </w:p>
    <w:tbl>
      <w:tblPr>
        <w:tblStyle w:val="a3"/>
        <w:tblW w:w="9356" w:type="dxa"/>
        <w:tblInd w:w="250" w:type="dxa"/>
        <w:tblLook w:val="04A0"/>
      </w:tblPr>
      <w:tblGrid>
        <w:gridCol w:w="1759"/>
        <w:gridCol w:w="2009"/>
        <w:gridCol w:w="2009"/>
        <w:gridCol w:w="2009"/>
        <w:gridCol w:w="1570"/>
      </w:tblGrid>
      <w:tr w:rsidR="00526E4A" w:rsidTr="00317791">
        <w:trPr>
          <w:trHeight w:val="434"/>
        </w:trPr>
        <w:tc>
          <w:tcPr>
            <w:tcW w:w="1759" w:type="dxa"/>
            <w:shd w:val="clear" w:color="auto" w:fill="365F91" w:themeFill="accent1" w:themeFillShade="BF"/>
          </w:tcPr>
          <w:p w:rsidR="00526E4A" w:rsidRPr="007F0E49" w:rsidRDefault="00526E4A" w:rsidP="00A174D3">
            <w:pPr>
              <w:spacing w:line="26" w:lineRule="atLeast"/>
              <w:jc w:val="center"/>
              <w:rPr>
                <w:color w:val="FFFFFF" w:themeColor="background1"/>
                <w:sz w:val="24"/>
                <w:szCs w:val="24"/>
                <w:lang w:val="en-US"/>
              </w:rPr>
            </w:pPr>
            <w:r w:rsidRPr="007F0E49">
              <w:rPr>
                <w:color w:val="FFFFFF" w:themeColor="background1"/>
                <w:sz w:val="24"/>
                <w:szCs w:val="24"/>
                <w:lang w:val="en-US"/>
              </w:rPr>
              <w:t>LESSON</w:t>
            </w:r>
          </w:p>
        </w:tc>
        <w:tc>
          <w:tcPr>
            <w:tcW w:w="2009" w:type="dxa"/>
            <w:shd w:val="clear" w:color="auto" w:fill="365F91" w:themeFill="accent1" w:themeFillShade="BF"/>
          </w:tcPr>
          <w:p w:rsidR="00526E4A" w:rsidRPr="007F0E49" w:rsidRDefault="00526E4A" w:rsidP="00A174D3">
            <w:pPr>
              <w:spacing w:line="26" w:lineRule="atLeast"/>
              <w:ind w:firstLine="709"/>
              <w:rPr>
                <w:color w:val="FFFFFF" w:themeColor="background1"/>
                <w:sz w:val="24"/>
                <w:szCs w:val="24"/>
                <w:lang w:val="en-US"/>
              </w:rPr>
            </w:pPr>
            <w:r w:rsidRPr="007F0E49">
              <w:rPr>
                <w:color w:val="FFFFFF" w:themeColor="background1"/>
                <w:sz w:val="24"/>
                <w:szCs w:val="24"/>
                <w:lang w:val="en-US"/>
              </w:rPr>
              <w:t>TOPIC</w:t>
            </w:r>
          </w:p>
        </w:tc>
        <w:tc>
          <w:tcPr>
            <w:tcW w:w="2009" w:type="dxa"/>
            <w:shd w:val="clear" w:color="auto" w:fill="365F91" w:themeFill="accent1" w:themeFillShade="BF"/>
          </w:tcPr>
          <w:p w:rsidR="00526E4A" w:rsidRPr="007F0E49" w:rsidRDefault="00526E4A" w:rsidP="00A174D3">
            <w:pPr>
              <w:spacing w:line="26" w:lineRule="atLeast"/>
              <w:jc w:val="center"/>
              <w:rPr>
                <w:color w:val="FFFFFF" w:themeColor="background1"/>
                <w:sz w:val="24"/>
                <w:szCs w:val="24"/>
                <w:lang w:val="en-US"/>
              </w:rPr>
            </w:pPr>
            <w:r w:rsidRPr="007F0E49">
              <w:rPr>
                <w:color w:val="FFFFFF" w:themeColor="background1"/>
                <w:sz w:val="24"/>
                <w:szCs w:val="24"/>
                <w:lang w:val="en-US"/>
              </w:rPr>
              <w:t>ASSIGNMENT</w:t>
            </w:r>
          </w:p>
        </w:tc>
        <w:tc>
          <w:tcPr>
            <w:tcW w:w="2009" w:type="dxa"/>
            <w:shd w:val="clear" w:color="auto" w:fill="365F91" w:themeFill="accent1" w:themeFillShade="BF"/>
          </w:tcPr>
          <w:p w:rsidR="00526E4A" w:rsidRPr="007F0E49" w:rsidRDefault="00526E4A" w:rsidP="00A174D3">
            <w:pPr>
              <w:spacing w:line="26" w:lineRule="atLeast"/>
              <w:ind w:firstLine="709"/>
              <w:rPr>
                <w:color w:val="FFFFFF" w:themeColor="background1"/>
                <w:sz w:val="24"/>
                <w:szCs w:val="24"/>
                <w:lang w:val="en-US"/>
              </w:rPr>
            </w:pPr>
            <w:r w:rsidRPr="007F0E49">
              <w:rPr>
                <w:color w:val="FFFFFF" w:themeColor="background1"/>
                <w:sz w:val="24"/>
                <w:szCs w:val="24"/>
                <w:lang w:val="en-US"/>
              </w:rPr>
              <w:t>Points</w:t>
            </w:r>
          </w:p>
        </w:tc>
        <w:tc>
          <w:tcPr>
            <w:tcW w:w="1570" w:type="dxa"/>
            <w:shd w:val="clear" w:color="auto" w:fill="365F91" w:themeFill="accent1" w:themeFillShade="BF"/>
          </w:tcPr>
          <w:p w:rsidR="00526E4A" w:rsidRPr="007F0E49" w:rsidRDefault="00317791" w:rsidP="00317791">
            <w:pPr>
              <w:spacing w:line="26" w:lineRule="atLeast"/>
              <w:rPr>
                <w:color w:val="FFFFFF" w:themeColor="background1"/>
                <w:sz w:val="24"/>
                <w:szCs w:val="24"/>
                <w:lang w:val="en-US"/>
              </w:rPr>
            </w:pPr>
            <w:r w:rsidRPr="007F0E49">
              <w:rPr>
                <w:color w:val="FFFFFF" w:themeColor="background1"/>
                <w:sz w:val="24"/>
                <w:szCs w:val="24"/>
                <w:lang w:val="en-US"/>
              </w:rPr>
              <w:t xml:space="preserve">        </w:t>
            </w:r>
            <w:r w:rsidR="00526E4A" w:rsidRPr="007F0E49">
              <w:rPr>
                <w:color w:val="FFFFFF" w:themeColor="background1"/>
                <w:sz w:val="24"/>
                <w:szCs w:val="24"/>
                <w:lang w:val="en-US"/>
              </w:rPr>
              <w:t>DUE</w:t>
            </w:r>
          </w:p>
        </w:tc>
      </w:tr>
      <w:tr w:rsidR="00A174D3" w:rsidTr="00317791">
        <w:trPr>
          <w:trHeight w:val="484"/>
        </w:trPr>
        <w:tc>
          <w:tcPr>
            <w:tcW w:w="1759" w:type="dxa"/>
            <w:vMerge w:val="restart"/>
            <w:shd w:val="clear" w:color="auto" w:fill="B8CCE4" w:themeFill="accent1" w:themeFillTint="66"/>
          </w:tcPr>
          <w:p w:rsidR="00A174D3" w:rsidRPr="007F0E49" w:rsidRDefault="00A174D3" w:rsidP="00A174D3">
            <w:pPr>
              <w:spacing w:line="26" w:lineRule="atLeast"/>
              <w:ind w:firstLine="709"/>
              <w:jc w:val="center"/>
              <w:rPr>
                <w:sz w:val="24"/>
                <w:szCs w:val="24"/>
                <w:lang w:val="en-US"/>
              </w:rPr>
            </w:pPr>
            <w:r w:rsidRPr="007F0E49">
              <w:rPr>
                <w:sz w:val="24"/>
                <w:szCs w:val="24"/>
                <w:lang w:val="en-US"/>
              </w:rPr>
              <w:t>1</w:t>
            </w:r>
          </w:p>
        </w:tc>
        <w:tc>
          <w:tcPr>
            <w:tcW w:w="2009" w:type="dxa"/>
            <w:vMerge w:val="restart"/>
            <w:shd w:val="clear" w:color="auto" w:fill="B8CCE4" w:themeFill="accent1" w:themeFillTint="66"/>
          </w:tcPr>
          <w:p w:rsidR="00A174D3" w:rsidRPr="007F0E49" w:rsidRDefault="00A174D3" w:rsidP="00AD787D">
            <w:pPr>
              <w:rPr>
                <w:sz w:val="24"/>
                <w:szCs w:val="24"/>
                <w:lang w:val="en-US"/>
              </w:rPr>
            </w:pPr>
            <w:r w:rsidRPr="007F0E49">
              <w:rPr>
                <w:sz w:val="24"/>
                <w:szCs w:val="24"/>
                <w:lang w:val="en-US"/>
              </w:rPr>
              <w:t>What is Distance Learning?</w:t>
            </w:r>
          </w:p>
        </w:tc>
        <w:tc>
          <w:tcPr>
            <w:tcW w:w="2009" w:type="dxa"/>
            <w:tcBorders>
              <w:bottom w:val="single" w:sz="4" w:space="0" w:color="auto"/>
            </w:tcBorders>
            <w:shd w:val="clear" w:color="auto" w:fill="B8CCE4" w:themeFill="accent1" w:themeFillTint="66"/>
          </w:tcPr>
          <w:p w:rsidR="00A174D3" w:rsidRPr="007F0E49" w:rsidRDefault="00A174D3" w:rsidP="00AD787D">
            <w:pPr>
              <w:rPr>
                <w:sz w:val="24"/>
                <w:szCs w:val="24"/>
                <w:lang w:val="en-US"/>
              </w:rPr>
            </w:pPr>
            <w:r w:rsidRPr="007F0E49">
              <w:rPr>
                <w:sz w:val="24"/>
                <w:szCs w:val="24"/>
                <w:lang w:val="en-US"/>
              </w:rPr>
              <w:t>Wiki #1</w:t>
            </w:r>
          </w:p>
        </w:tc>
        <w:tc>
          <w:tcPr>
            <w:tcW w:w="2009" w:type="dxa"/>
            <w:tcBorders>
              <w:bottom w:val="single" w:sz="4" w:space="0" w:color="auto"/>
            </w:tcBorders>
            <w:shd w:val="clear" w:color="auto" w:fill="B8CCE4" w:themeFill="accent1" w:themeFillTint="66"/>
          </w:tcPr>
          <w:p w:rsidR="00A174D3" w:rsidRPr="007F0E49" w:rsidRDefault="00A174D3" w:rsidP="00231516">
            <w:pPr>
              <w:spacing w:line="26" w:lineRule="atLeast"/>
              <w:rPr>
                <w:sz w:val="24"/>
                <w:szCs w:val="24"/>
                <w:lang w:val="en-US"/>
              </w:rPr>
            </w:pPr>
            <w:r w:rsidRPr="007F0E49">
              <w:rPr>
                <w:sz w:val="24"/>
                <w:szCs w:val="24"/>
                <w:lang w:val="en-US"/>
              </w:rPr>
              <w:t>10</w:t>
            </w:r>
          </w:p>
        </w:tc>
        <w:tc>
          <w:tcPr>
            <w:tcW w:w="1570" w:type="dxa"/>
            <w:tcBorders>
              <w:bottom w:val="single" w:sz="4" w:space="0" w:color="auto"/>
            </w:tcBorders>
            <w:shd w:val="clear" w:color="auto" w:fill="B8CCE4" w:themeFill="accent1" w:themeFillTint="66"/>
          </w:tcPr>
          <w:p w:rsidR="00A174D3" w:rsidRPr="007F0E49" w:rsidRDefault="00317791" w:rsidP="00AD787D">
            <w:pPr>
              <w:rPr>
                <w:sz w:val="24"/>
                <w:szCs w:val="24"/>
                <w:lang w:val="en-US"/>
              </w:rPr>
            </w:pPr>
            <w:r w:rsidRPr="007F0E49">
              <w:rPr>
                <w:sz w:val="24"/>
                <w:szCs w:val="24"/>
                <w:lang w:val="en-US"/>
              </w:rPr>
              <w:t>March 10</w:t>
            </w:r>
          </w:p>
        </w:tc>
      </w:tr>
      <w:tr w:rsidR="00A174D3" w:rsidTr="00317791">
        <w:trPr>
          <w:trHeight w:val="420"/>
        </w:trPr>
        <w:tc>
          <w:tcPr>
            <w:tcW w:w="1759" w:type="dxa"/>
            <w:vMerge/>
            <w:shd w:val="clear" w:color="auto" w:fill="B8CCE4" w:themeFill="accent1" w:themeFillTint="66"/>
          </w:tcPr>
          <w:p w:rsidR="00A174D3" w:rsidRPr="007F0E49" w:rsidRDefault="00A174D3" w:rsidP="00A174D3">
            <w:pPr>
              <w:spacing w:line="26" w:lineRule="atLeast"/>
              <w:ind w:firstLine="709"/>
              <w:jc w:val="center"/>
              <w:rPr>
                <w:sz w:val="24"/>
                <w:szCs w:val="24"/>
                <w:lang w:val="en-US"/>
              </w:rPr>
            </w:pPr>
          </w:p>
        </w:tc>
        <w:tc>
          <w:tcPr>
            <w:tcW w:w="2009" w:type="dxa"/>
            <w:vMerge/>
            <w:shd w:val="clear" w:color="auto" w:fill="B8CCE4" w:themeFill="accent1" w:themeFillTint="66"/>
          </w:tcPr>
          <w:p w:rsidR="00A174D3" w:rsidRPr="007F0E49" w:rsidRDefault="00A174D3" w:rsidP="00AD787D">
            <w:pPr>
              <w:rPr>
                <w:sz w:val="24"/>
                <w:szCs w:val="24"/>
                <w:lang w:val="en-US"/>
              </w:rPr>
            </w:pPr>
          </w:p>
        </w:tc>
        <w:tc>
          <w:tcPr>
            <w:tcW w:w="2009" w:type="dxa"/>
            <w:tcBorders>
              <w:top w:val="single" w:sz="4" w:space="0" w:color="auto"/>
            </w:tcBorders>
            <w:shd w:val="clear" w:color="auto" w:fill="DBE5F1" w:themeFill="accent1" w:themeFillTint="33"/>
          </w:tcPr>
          <w:p w:rsidR="00A174D3" w:rsidRPr="007F0E49" w:rsidRDefault="00A174D3" w:rsidP="00AD787D">
            <w:pPr>
              <w:rPr>
                <w:sz w:val="24"/>
                <w:szCs w:val="24"/>
                <w:lang w:val="en-US"/>
              </w:rPr>
            </w:pPr>
            <w:r w:rsidRPr="007F0E49">
              <w:rPr>
                <w:sz w:val="24"/>
                <w:szCs w:val="24"/>
                <w:lang w:val="en-US"/>
              </w:rPr>
              <w:t>Presentation</w:t>
            </w:r>
          </w:p>
        </w:tc>
        <w:tc>
          <w:tcPr>
            <w:tcW w:w="2009" w:type="dxa"/>
            <w:tcBorders>
              <w:top w:val="single" w:sz="4" w:space="0" w:color="auto"/>
            </w:tcBorders>
            <w:shd w:val="clear" w:color="auto" w:fill="DBE5F1" w:themeFill="accent1" w:themeFillTint="33"/>
          </w:tcPr>
          <w:p w:rsidR="00A174D3" w:rsidRPr="007F0E49" w:rsidRDefault="00A174D3" w:rsidP="00231516">
            <w:pPr>
              <w:spacing w:line="26" w:lineRule="atLeast"/>
              <w:jc w:val="both"/>
              <w:rPr>
                <w:sz w:val="24"/>
                <w:szCs w:val="24"/>
                <w:lang w:val="en-US"/>
              </w:rPr>
            </w:pPr>
            <w:r w:rsidRPr="007F0E49">
              <w:rPr>
                <w:sz w:val="24"/>
                <w:szCs w:val="24"/>
                <w:lang w:val="en-US"/>
              </w:rPr>
              <w:t>20</w:t>
            </w:r>
          </w:p>
        </w:tc>
        <w:tc>
          <w:tcPr>
            <w:tcW w:w="1570" w:type="dxa"/>
            <w:tcBorders>
              <w:top w:val="single" w:sz="4" w:space="0" w:color="auto"/>
            </w:tcBorders>
            <w:shd w:val="clear" w:color="auto" w:fill="DBE5F1" w:themeFill="accent1" w:themeFillTint="33"/>
          </w:tcPr>
          <w:p w:rsidR="00A174D3" w:rsidRPr="007F0E49" w:rsidRDefault="00A174D3" w:rsidP="00AD787D">
            <w:pPr>
              <w:rPr>
                <w:sz w:val="24"/>
                <w:szCs w:val="24"/>
                <w:lang w:val="en-US"/>
              </w:rPr>
            </w:pPr>
          </w:p>
        </w:tc>
      </w:tr>
      <w:tr w:rsidR="00526E4A" w:rsidTr="00317791">
        <w:trPr>
          <w:trHeight w:val="595"/>
        </w:trPr>
        <w:tc>
          <w:tcPr>
            <w:tcW w:w="1759" w:type="dxa"/>
            <w:tcBorders>
              <w:top w:val="single" w:sz="4" w:space="0" w:color="auto"/>
            </w:tcBorders>
            <w:shd w:val="clear" w:color="auto" w:fill="B8CCE4" w:themeFill="accent1" w:themeFillTint="66"/>
          </w:tcPr>
          <w:p w:rsidR="00526E4A" w:rsidRPr="007F0E49" w:rsidRDefault="00526E4A" w:rsidP="00A174D3">
            <w:pPr>
              <w:spacing w:line="26" w:lineRule="atLeast"/>
              <w:ind w:firstLine="709"/>
              <w:jc w:val="center"/>
              <w:rPr>
                <w:sz w:val="24"/>
                <w:szCs w:val="24"/>
                <w:lang w:val="en-US"/>
              </w:rPr>
            </w:pPr>
            <w:r w:rsidRPr="007F0E49">
              <w:rPr>
                <w:sz w:val="24"/>
                <w:szCs w:val="24"/>
                <w:lang w:val="en-US"/>
              </w:rPr>
              <w:t>2</w:t>
            </w:r>
          </w:p>
        </w:tc>
        <w:tc>
          <w:tcPr>
            <w:tcW w:w="2009" w:type="dxa"/>
            <w:shd w:val="clear" w:color="auto" w:fill="B8CCE4" w:themeFill="accent1" w:themeFillTint="66"/>
          </w:tcPr>
          <w:p w:rsidR="00526E4A" w:rsidRPr="007F0E49" w:rsidRDefault="00A174D3" w:rsidP="00AD787D">
            <w:pPr>
              <w:rPr>
                <w:sz w:val="24"/>
                <w:szCs w:val="24"/>
                <w:lang w:val="en-US"/>
              </w:rPr>
            </w:pPr>
            <w:r w:rsidRPr="007F0E49">
              <w:rPr>
                <w:sz w:val="24"/>
                <w:szCs w:val="24"/>
                <w:lang w:val="en-US"/>
              </w:rPr>
              <w:t>History &amp; Theories</w:t>
            </w:r>
          </w:p>
        </w:tc>
        <w:tc>
          <w:tcPr>
            <w:tcW w:w="2009" w:type="dxa"/>
            <w:shd w:val="clear" w:color="auto" w:fill="B8CCE4" w:themeFill="accent1" w:themeFillTint="66"/>
          </w:tcPr>
          <w:p w:rsidR="00526E4A" w:rsidRPr="007F0E49" w:rsidRDefault="00A174D3" w:rsidP="00AD787D">
            <w:pPr>
              <w:rPr>
                <w:sz w:val="24"/>
                <w:szCs w:val="24"/>
                <w:lang w:val="en-US"/>
              </w:rPr>
            </w:pPr>
            <w:r w:rsidRPr="007F0E49">
              <w:rPr>
                <w:sz w:val="24"/>
                <w:szCs w:val="24"/>
                <w:lang w:val="en-US"/>
              </w:rPr>
              <w:t>Brief  Paper</w:t>
            </w:r>
          </w:p>
        </w:tc>
        <w:tc>
          <w:tcPr>
            <w:tcW w:w="2009" w:type="dxa"/>
            <w:shd w:val="clear" w:color="auto" w:fill="B8CCE4" w:themeFill="accent1" w:themeFillTint="66"/>
          </w:tcPr>
          <w:p w:rsidR="00526E4A" w:rsidRPr="007F0E49" w:rsidRDefault="00A174D3" w:rsidP="00231516">
            <w:pPr>
              <w:spacing w:line="26" w:lineRule="atLeast"/>
              <w:jc w:val="both"/>
              <w:rPr>
                <w:sz w:val="24"/>
                <w:szCs w:val="24"/>
                <w:lang w:val="en-US"/>
              </w:rPr>
            </w:pPr>
            <w:r w:rsidRPr="007F0E49">
              <w:rPr>
                <w:sz w:val="24"/>
                <w:szCs w:val="24"/>
                <w:lang w:val="en-US"/>
              </w:rPr>
              <w:t>20</w:t>
            </w:r>
          </w:p>
        </w:tc>
        <w:tc>
          <w:tcPr>
            <w:tcW w:w="1570" w:type="dxa"/>
            <w:shd w:val="clear" w:color="auto" w:fill="B8CCE4" w:themeFill="accent1" w:themeFillTint="66"/>
          </w:tcPr>
          <w:p w:rsidR="00526E4A" w:rsidRPr="007F0E49" w:rsidRDefault="00317791" w:rsidP="00AD787D">
            <w:pPr>
              <w:rPr>
                <w:sz w:val="24"/>
                <w:szCs w:val="24"/>
                <w:lang w:val="en-US"/>
              </w:rPr>
            </w:pPr>
            <w:r w:rsidRPr="007F0E49">
              <w:rPr>
                <w:sz w:val="24"/>
                <w:szCs w:val="24"/>
                <w:lang w:val="en-US"/>
              </w:rPr>
              <w:t>March 24</w:t>
            </w:r>
          </w:p>
        </w:tc>
      </w:tr>
      <w:tr w:rsidR="00A174D3" w:rsidTr="00317791">
        <w:trPr>
          <w:trHeight w:val="419"/>
        </w:trPr>
        <w:tc>
          <w:tcPr>
            <w:tcW w:w="9356" w:type="dxa"/>
            <w:gridSpan w:val="5"/>
            <w:shd w:val="clear" w:color="auto" w:fill="DBE5F1" w:themeFill="accent1" w:themeFillTint="33"/>
          </w:tcPr>
          <w:p w:rsidR="00A174D3" w:rsidRPr="007F0E49" w:rsidRDefault="00A174D3" w:rsidP="00A174D3">
            <w:pPr>
              <w:jc w:val="center"/>
              <w:rPr>
                <w:sz w:val="24"/>
                <w:szCs w:val="24"/>
                <w:lang w:val="en-US"/>
              </w:rPr>
            </w:pPr>
            <w:r w:rsidRPr="007F0E49">
              <w:rPr>
                <w:sz w:val="24"/>
                <w:szCs w:val="24"/>
                <w:lang w:val="en-US"/>
              </w:rPr>
              <w:t>Spring Break</w:t>
            </w:r>
          </w:p>
        </w:tc>
      </w:tr>
      <w:tr w:rsidR="00212F33" w:rsidTr="00317791">
        <w:trPr>
          <w:trHeight w:val="499"/>
        </w:trPr>
        <w:tc>
          <w:tcPr>
            <w:tcW w:w="1759" w:type="dxa"/>
            <w:vMerge w:val="restart"/>
            <w:shd w:val="clear" w:color="auto" w:fill="B8CCE4" w:themeFill="accent1" w:themeFillTint="66"/>
          </w:tcPr>
          <w:p w:rsidR="00212F33" w:rsidRPr="007F0E49" w:rsidRDefault="00212F33" w:rsidP="00A174D3">
            <w:pPr>
              <w:spacing w:line="26" w:lineRule="atLeast"/>
              <w:ind w:firstLine="709"/>
              <w:jc w:val="center"/>
              <w:rPr>
                <w:sz w:val="24"/>
                <w:szCs w:val="24"/>
                <w:lang w:val="en-US"/>
              </w:rPr>
            </w:pPr>
            <w:r w:rsidRPr="007F0E49">
              <w:rPr>
                <w:sz w:val="24"/>
                <w:szCs w:val="24"/>
                <w:lang w:val="en-US"/>
              </w:rPr>
              <w:t>3</w:t>
            </w:r>
          </w:p>
        </w:tc>
        <w:tc>
          <w:tcPr>
            <w:tcW w:w="2009" w:type="dxa"/>
            <w:vMerge w:val="restart"/>
            <w:shd w:val="clear" w:color="auto" w:fill="B8CCE4" w:themeFill="accent1" w:themeFillTint="66"/>
          </w:tcPr>
          <w:p w:rsidR="00212F33" w:rsidRPr="007F0E49" w:rsidRDefault="00212F33" w:rsidP="00AD787D">
            <w:pPr>
              <w:rPr>
                <w:sz w:val="24"/>
                <w:szCs w:val="24"/>
                <w:lang w:val="en-US"/>
              </w:rPr>
            </w:pPr>
            <w:r w:rsidRPr="007F0E49">
              <w:rPr>
                <w:sz w:val="24"/>
                <w:szCs w:val="24"/>
                <w:lang w:val="en-US"/>
              </w:rPr>
              <w:t>Distance Learners</w:t>
            </w:r>
          </w:p>
        </w:tc>
        <w:tc>
          <w:tcPr>
            <w:tcW w:w="2009" w:type="dxa"/>
            <w:tcBorders>
              <w:bottom w:val="single" w:sz="4" w:space="0" w:color="auto"/>
            </w:tcBorders>
            <w:shd w:val="clear" w:color="auto" w:fill="B8CCE4" w:themeFill="accent1" w:themeFillTint="66"/>
          </w:tcPr>
          <w:p w:rsidR="00212F33" w:rsidRPr="007F0E49" w:rsidRDefault="00212F33" w:rsidP="00AD787D">
            <w:pPr>
              <w:rPr>
                <w:sz w:val="24"/>
                <w:szCs w:val="24"/>
                <w:lang w:val="en-US"/>
              </w:rPr>
            </w:pPr>
            <w:r w:rsidRPr="007F0E49">
              <w:rPr>
                <w:sz w:val="24"/>
                <w:szCs w:val="24"/>
                <w:lang w:val="en-US"/>
              </w:rPr>
              <w:t>Descussion #1</w:t>
            </w:r>
          </w:p>
        </w:tc>
        <w:tc>
          <w:tcPr>
            <w:tcW w:w="2009" w:type="dxa"/>
            <w:tcBorders>
              <w:bottom w:val="single" w:sz="4" w:space="0" w:color="auto"/>
            </w:tcBorders>
            <w:shd w:val="clear" w:color="auto" w:fill="B8CCE4" w:themeFill="accent1" w:themeFillTint="66"/>
          </w:tcPr>
          <w:p w:rsidR="00212F33" w:rsidRPr="007F0E49" w:rsidRDefault="00212F33" w:rsidP="00231516">
            <w:pPr>
              <w:rPr>
                <w:sz w:val="24"/>
                <w:szCs w:val="24"/>
                <w:lang w:val="en-US"/>
              </w:rPr>
            </w:pPr>
            <w:r w:rsidRPr="007F0E49">
              <w:rPr>
                <w:sz w:val="24"/>
                <w:szCs w:val="24"/>
                <w:lang w:val="en-US"/>
              </w:rPr>
              <w:t>10</w:t>
            </w:r>
          </w:p>
        </w:tc>
        <w:tc>
          <w:tcPr>
            <w:tcW w:w="1570" w:type="dxa"/>
            <w:tcBorders>
              <w:bottom w:val="single" w:sz="4" w:space="0" w:color="auto"/>
            </w:tcBorders>
            <w:shd w:val="clear" w:color="auto" w:fill="B8CCE4" w:themeFill="accent1" w:themeFillTint="66"/>
          </w:tcPr>
          <w:p w:rsidR="00212F33" w:rsidRPr="007F0E49" w:rsidRDefault="00317791" w:rsidP="00317791">
            <w:pPr>
              <w:rPr>
                <w:sz w:val="24"/>
                <w:szCs w:val="24"/>
                <w:lang w:val="en-US"/>
              </w:rPr>
            </w:pPr>
            <w:r w:rsidRPr="007F0E49">
              <w:rPr>
                <w:sz w:val="24"/>
                <w:szCs w:val="24"/>
                <w:lang w:val="en-US"/>
              </w:rPr>
              <w:t>April 7</w:t>
            </w:r>
          </w:p>
        </w:tc>
      </w:tr>
      <w:tr w:rsidR="00212F33" w:rsidTr="00317791">
        <w:trPr>
          <w:trHeight w:val="421"/>
        </w:trPr>
        <w:tc>
          <w:tcPr>
            <w:tcW w:w="1759" w:type="dxa"/>
            <w:vMerge/>
            <w:shd w:val="clear" w:color="auto" w:fill="B8CCE4" w:themeFill="accent1" w:themeFillTint="66"/>
          </w:tcPr>
          <w:p w:rsidR="00212F33" w:rsidRPr="007F0E49" w:rsidRDefault="00212F33" w:rsidP="00A174D3">
            <w:pPr>
              <w:spacing w:line="26" w:lineRule="atLeast"/>
              <w:ind w:firstLine="709"/>
              <w:jc w:val="center"/>
              <w:rPr>
                <w:sz w:val="24"/>
                <w:szCs w:val="24"/>
                <w:lang w:val="en-US"/>
              </w:rPr>
            </w:pPr>
          </w:p>
        </w:tc>
        <w:tc>
          <w:tcPr>
            <w:tcW w:w="2009" w:type="dxa"/>
            <w:vMerge/>
            <w:shd w:val="clear" w:color="auto" w:fill="B8CCE4" w:themeFill="accent1" w:themeFillTint="66"/>
          </w:tcPr>
          <w:p w:rsidR="00212F33" w:rsidRPr="007F0E49" w:rsidRDefault="00212F33" w:rsidP="00AD787D">
            <w:pPr>
              <w:rPr>
                <w:sz w:val="24"/>
                <w:szCs w:val="24"/>
                <w:lang w:val="en-US"/>
              </w:rPr>
            </w:pPr>
          </w:p>
        </w:tc>
        <w:tc>
          <w:tcPr>
            <w:tcW w:w="2009" w:type="dxa"/>
            <w:tcBorders>
              <w:top w:val="single" w:sz="4" w:space="0" w:color="auto"/>
            </w:tcBorders>
            <w:shd w:val="clear" w:color="auto" w:fill="DBE5F1" w:themeFill="accent1" w:themeFillTint="33"/>
          </w:tcPr>
          <w:p w:rsidR="00212F33" w:rsidRPr="007F0E49" w:rsidRDefault="00212F33" w:rsidP="00AD787D">
            <w:pPr>
              <w:rPr>
                <w:sz w:val="24"/>
                <w:szCs w:val="24"/>
                <w:lang w:val="en-US"/>
              </w:rPr>
            </w:pPr>
            <w:r w:rsidRPr="007F0E49">
              <w:rPr>
                <w:sz w:val="24"/>
                <w:szCs w:val="24"/>
                <w:lang w:val="en-US"/>
              </w:rPr>
              <w:t>Group Project</w:t>
            </w:r>
          </w:p>
        </w:tc>
        <w:tc>
          <w:tcPr>
            <w:tcW w:w="2009" w:type="dxa"/>
            <w:tcBorders>
              <w:top w:val="single" w:sz="4" w:space="0" w:color="auto"/>
            </w:tcBorders>
            <w:shd w:val="clear" w:color="auto" w:fill="DBE5F1" w:themeFill="accent1" w:themeFillTint="33"/>
          </w:tcPr>
          <w:p w:rsidR="00212F33" w:rsidRPr="007F0E49" w:rsidRDefault="00231516" w:rsidP="00AD787D">
            <w:pPr>
              <w:rPr>
                <w:sz w:val="24"/>
                <w:szCs w:val="24"/>
                <w:lang w:val="en-US"/>
              </w:rPr>
            </w:pPr>
            <w:r w:rsidRPr="007F0E49">
              <w:rPr>
                <w:sz w:val="24"/>
                <w:szCs w:val="24"/>
                <w:lang w:val="en-US"/>
              </w:rPr>
              <w:t>50</w:t>
            </w:r>
          </w:p>
        </w:tc>
        <w:tc>
          <w:tcPr>
            <w:tcW w:w="1570" w:type="dxa"/>
            <w:tcBorders>
              <w:top w:val="single" w:sz="4" w:space="0" w:color="auto"/>
            </w:tcBorders>
            <w:shd w:val="clear" w:color="auto" w:fill="DBE5F1" w:themeFill="accent1" w:themeFillTint="33"/>
          </w:tcPr>
          <w:p w:rsidR="00212F33" w:rsidRPr="007F0E49" w:rsidRDefault="00317791" w:rsidP="00AD787D">
            <w:pPr>
              <w:rPr>
                <w:sz w:val="24"/>
                <w:szCs w:val="24"/>
                <w:lang w:val="en-US"/>
              </w:rPr>
            </w:pPr>
            <w:r w:rsidRPr="007F0E49">
              <w:rPr>
                <w:sz w:val="24"/>
                <w:szCs w:val="24"/>
                <w:lang w:val="en-US"/>
              </w:rPr>
              <w:t>April 14</w:t>
            </w:r>
          </w:p>
        </w:tc>
      </w:tr>
      <w:tr w:rsidR="00526E4A" w:rsidTr="00317791">
        <w:trPr>
          <w:trHeight w:val="457"/>
        </w:trPr>
        <w:tc>
          <w:tcPr>
            <w:tcW w:w="1759" w:type="dxa"/>
            <w:shd w:val="clear" w:color="auto" w:fill="B8CCE4" w:themeFill="accent1" w:themeFillTint="66"/>
          </w:tcPr>
          <w:p w:rsidR="00526E4A" w:rsidRPr="007F0E49" w:rsidRDefault="00526E4A" w:rsidP="00A174D3">
            <w:pPr>
              <w:spacing w:line="26" w:lineRule="atLeast"/>
              <w:ind w:firstLine="709"/>
              <w:jc w:val="center"/>
              <w:rPr>
                <w:sz w:val="24"/>
                <w:szCs w:val="24"/>
                <w:lang w:val="en-US"/>
              </w:rPr>
            </w:pPr>
            <w:r w:rsidRPr="007F0E49">
              <w:rPr>
                <w:sz w:val="24"/>
                <w:szCs w:val="24"/>
                <w:lang w:val="en-US"/>
              </w:rPr>
              <w:t>4</w:t>
            </w:r>
          </w:p>
        </w:tc>
        <w:tc>
          <w:tcPr>
            <w:tcW w:w="2009" w:type="dxa"/>
            <w:shd w:val="clear" w:color="auto" w:fill="B8CCE4" w:themeFill="accent1" w:themeFillTint="66"/>
          </w:tcPr>
          <w:p w:rsidR="00526E4A" w:rsidRPr="007F0E49" w:rsidRDefault="00A174D3" w:rsidP="00AD787D">
            <w:pPr>
              <w:rPr>
                <w:sz w:val="24"/>
                <w:szCs w:val="24"/>
                <w:lang w:val="en-US"/>
              </w:rPr>
            </w:pPr>
            <w:r w:rsidRPr="007F0E49">
              <w:rPr>
                <w:sz w:val="24"/>
                <w:szCs w:val="24"/>
                <w:lang w:val="en-US"/>
              </w:rPr>
              <w:t>Media Selection</w:t>
            </w:r>
          </w:p>
        </w:tc>
        <w:tc>
          <w:tcPr>
            <w:tcW w:w="2009" w:type="dxa"/>
            <w:shd w:val="clear" w:color="auto" w:fill="B8CCE4" w:themeFill="accent1" w:themeFillTint="66"/>
          </w:tcPr>
          <w:p w:rsidR="00526E4A" w:rsidRPr="007F0E49" w:rsidRDefault="00526E4A" w:rsidP="00AD787D">
            <w:pPr>
              <w:rPr>
                <w:sz w:val="24"/>
                <w:szCs w:val="24"/>
                <w:lang w:val="en-US"/>
              </w:rPr>
            </w:pPr>
          </w:p>
        </w:tc>
        <w:tc>
          <w:tcPr>
            <w:tcW w:w="2009" w:type="dxa"/>
            <w:shd w:val="clear" w:color="auto" w:fill="B8CCE4" w:themeFill="accent1" w:themeFillTint="66"/>
          </w:tcPr>
          <w:p w:rsidR="00526E4A" w:rsidRPr="007F0E49" w:rsidRDefault="00231516" w:rsidP="00231516">
            <w:pPr>
              <w:rPr>
                <w:sz w:val="24"/>
                <w:szCs w:val="24"/>
                <w:lang w:val="en-US"/>
              </w:rPr>
            </w:pPr>
            <w:r w:rsidRPr="007F0E49">
              <w:rPr>
                <w:sz w:val="24"/>
                <w:szCs w:val="24"/>
                <w:lang w:val="en-US"/>
              </w:rPr>
              <w:t>10</w:t>
            </w:r>
          </w:p>
        </w:tc>
        <w:tc>
          <w:tcPr>
            <w:tcW w:w="1570" w:type="dxa"/>
            <w:shd w:val="clear" w:color="auto" w:fill="B8CCE4" w:themeFill="accent1" w:themeFillTint="66"/>
          </w:tcPr>
          <w:p w:rsidR="00526E4A" w:rsidRPr="007F0E49" w:rsidRDefault="00317791" w:rsidP="00AD787D">
            <w:pPr>
              <w:rPr>
                <w:sz w:val="24"/>
                <w:szCs w:val="24"/>
                <w:lang w:val="en-US"/>
              </w:rPr>
            </w:pPr>
            <w:r w:rsidRPr="007F0E49">
              <w:rPr>
                <w:sz w:val="24"/>
                <w:szCs w:val="24"/>
                <w:lang w:val="en-US"/>
              </w:rPr>
              <w:t>April 21</w:t>
            </w:r>
          </w:p>
        </w:tc>
      </w:tr>
    </w:tbl>
    <w:p w:rsidR="00526E4A" w:rsidRDefault="00526E4A" w:rsidP="00A174D3">
      <w:pPr>
        <w:spacing w:line="26" w:lineRule="atLeast"/>
        <w:ind w:firstLine="709"/>
        <w:rPr>
          <w:sz w:val="20"/>
          <w:szCs w:val="20"/>
          <w:lang w:val="en-US"/>
        </w:rPr>
      </w:pPr>
    </w:p>
    <w:p w:rsidR="00AD787D" w:rsidRDefault="00AD787D" w:rsidP="00A174D3">
      <w:pPr>
        <w:spacing w:line="26" w:lineRule="atLeast"/>
        <w:ind w:firstLine="709"/>
        <w:rPr>
          <w:sz w:val="20"/>
          <w:szCs w:val="20"/>
          <w:lang w:val="en-US"/>
        </w:rPr>
      </w:pPr>
      <w:r>
        <w:rPr>
          <w:sz w:val="20"/>
          <w:szCs w:val="20"/>
          <w:lang w:val="en-US"/>
        </w:rPr>
        <w:br w:type="page"/>
      </w:r>
    </w:p>
    <w:p w:rsidR="00AD787D" w:rsidRPr="00DE6E75" w:rsidRDefault="00881658" w:rsidP="00DE6E75">
      <w:pPr>
        <w:pStyle w:val="1"/>
        <w:spacing w:before="0" w:after="380"/>
      </w:pPr>
      <w:r w:rsidRPr="00DE6E75">
        <w:rPr>
          <w:noProof/>
          <w:lang w:eastAsia="el-GR"/>
        </w:rPr>
        <w:lastRenderedPageBreak/>
        <w:drawing>
          <wp:anchor distT="0" distB="0" distL="114300" distR="114300" simplePos="0" relativeHeight="251658240" behindDoc="1" locked="0" layoutInCell="1" allowOverlap="1">
            <wp:simplePos x="0" y="0"/>
            <wp:positionH relativeFrom="column">
              <wp:posOffset>58778</wp:posOffset>
            </wp:positionH>
            <wp:positionV relativeFrom="paragraph">
              <wp:posOffset>213593</wp:posOffset>
            </wp:positionV>
            <wp:extent cx="2840060" cy="2041301"/>
            <wp:effectExtent l="19050" t="0" r="0" b="0"/>
            <wp:wrapTight wrapText="bothSides">
              <wp:wrapPolygon edited="0">
                <wp:start x="7679" y="0"/>
                <wp:lineTo x="-145" y="2217"/>
                <wp:lineTo x="-145" y="6450"/>
                <wp:lineTo x="580" y="12901"/>
                <wp:lineTo x="580" y="18747"/>
                <wp:lineTo x="1739" y="19351"/>
                <wp:lineTo x="5940" y="19351"/>
                <wp:lineTo x="8548" y="21367"/>
                <wp:lineTo x="8693" y="21367"/>
                <wp:lineTo x="13764" y="21367"/>
                <wp:lineTo x="13764" y="19351"/>
                <wp:lineTo x="14778" y="19351"/>
                <wp:lineTo x="17966" y="16932"/>
                <wp:lineTo x="18111" y="16126"/>
                <wp:lineTo x="18980" y="13103"/>
                <wp:lineTo x="19125" y="12901"/>
                <wp:lineTo x="21588" y="9877"/>
                <wp:lineTo x="21588" y="9071"/>
                <wp:lineTo x="21443" y="6450"/>
                <wp:lineTo x="19414" y="4636"/>
                <wp:lineTo x="17241" y="3225"/>
                <wp:lineTo x="17386" y="2016"/>
                <wp:lineTo x="14778" y="0"/>
                <wp:lineTo x="12895" y="0"/>
                <wp:lineTo x="7679" y="0"/>
              </wp:wrapPolygon>
            </wp:wrapTight>
            <wp:docPr id="1" name="0 - Εικόνα" descr="lifecycle_appl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ifecycle_apple.gif"/>
                    <pic:cNvPicPr/>
                  </pic:nvPicPr>
                  <pic:blipFill>
                    <a:blip r:embed="rId9" cstate="print"/>
                    <a:stretch>
                      <a:fillRect/>
                    </a:stretch>
                  </pic:blipFill>
                  <pic:spPr>
                    <a:xfrm>
                      <a:off x="0" y="0"/>
                      <a:ext cx="2840060" cy="2041301"/>
                    </a:xfrm>
                    <a:prstGeom prst="rect">
                      <a:avLst/>
                    </a:prstGeom>
                  </pic:spPr>
                </pic:pic>
              </a:graphicData>
            </a:graphic>
          </wp:anchor>
        </w:drawing>
      </w:r>
      <w:bookmarkStart w:id="22" w:name="_Toc509784734"/>
      <w:r w:rsidR="00AD787D" w:rsidRPr="00DE6E75">
        <w:t>Biosphere</w:t>
      </w:r>
      <w:bookmarkEnd w:id="22"/>
    </w:p>
    <w:p w:rsidR="00AD787D" w:rsidRPr="007F0E49" w:rsidRDefault="00AD787D" w:rsidP="00A174D3">
      <w:pPr>
        <w:spacing w:line="26" w:lineRule="atLeast"/>
        <w:ind w:firstLine="709"/>
        <w:rPr>
          <w:szCs w:val="24"/>
          <w:lang w:val="en-US"/>
        </w:rPr>
      </w:pPr>
      <w:r w:rsidRPr="007F0E49">
        <w:rPr>
          <w:szCs w:val="24"/>
          <w:lang w:val="en-US"/>
        </w:rPr>
        <w:t>The largest scale of ecological organization is the biosphere: the total sum of ecosystems on the planet. Ecological relationships regulate the flux of energy, nutrients, and climate all the way up to the planetary scale. For example, the dynamic history of the planetary atmosphere's CO2 and O2 composition has been affected by the biogenic flux of gases coming from respiration and photosynthesis, with levels fluctuating over time in relation to the ecology and evolution of plants and animals.[46] Ecological theory has also been used to explain self-emergent regulatory phenomena at the planetary scale: for example, the Gaia hypothesis is an example of holism applied in ecological theory.[47] The Gaia hypothesis states that there is an emergent feedback loop generated by the metabolism of living organisms that maintains the core temperature of the Earth and atmospheric conditions within a narrow self-regulating range of tolerance.</w:t>
      </w:r>
    </w:p>
    <w:p w:rsidR="00AD787D" w:rsidRDefault="00AD787D" w:rsidP="00A174D3">
      <w:pPr>
        <w:spacing w:line="26" w:lineRule="atLeast"/>
        <w:ind w:firstLine="709"/>
        <w:rPr>
          <w:sz w:val="20"/>
          <w:szCs w:val="20"/>
          <w:lang w:val="en-US"/>
        </w:rPr>
      </w:pPr>
      <w:r>
        <w:rPr>
          <w:sz w:val="20"/>
          <w:szCs w:val="20"/>
          <w:lang w:val="en-US"/>
        </w:rPr>
        <w:br w:type="page"/>
      </w:r>
    </w:p>
    <w:p w:rsidR="00AD787D" w:rsidRPr="00F65743" w:rsidRDefault="00AD787D" w:rsidP="00DE6E75">
      <w:pPr>
        <w:pStyle w:val="1"/>
        <w:spacing w:before="0" w:after="380"/>
        <w:rPr>
          <w:lang w:val="en-US"/>
        </w:rPr>
      </w:pPr>
      <w:bookmarkStart w:id="23" w:name="_Toc509784735"/>
      <w:r w:rsidRPr="00F65743">
        <w:rPr>
          <w:lang w:val="en-US"/>
        </w:rPr>
        <w:lastRenderedPageBreak/>
        <w:t>Ecosystems</w:t>
      </w:r>
      <w:bookmarkEnd w:id="23"/>
    </w:p>
    <w:p w:rsidR="00AD787D" w:rsidRPr="007F0E49" w:rsidRDefault="00AD787D" w:rsidP="00A174D3">
      <w:pPr>
        <w:spacing w:line="26" w:lineRule="atLeast"/>
        <w:ind w:firstLine="709"/>
        <w:rPr>
          <w:szCs w:val="24"/>
          <w:lang w:val="en-US"/>
        </w:rPr>
      </w:pPr>
      <w:r w:rsidRPr="007F0E49">
        <w:rPr>
          <w:szCs w:val="24"/>
          <w:lang w:val="en-US"/>
        </w:rPr>
        <w:t>Ecosystems may be habitats within biomes that form an integrated whole and a dynamically responsive system having both physical and biological complexes. Ecosystem ecology is the science of determining the fluxes of materials (e.g. carbon, phosphorus) between different pools (e.g., tree biomass, soil organic material). Ecosystem ecologist attempt to determine the underlying causes of these fluxes. Research in ecosystem ecology might measure primary production (g C/m^2) in a wetland in relation to decomposition and consumption rates (g C/m^2/y). This requires an understanding of the community connections between plants (i.e., primary producers) and the decomposers (e.g., fungi and bacteria),[66]</w:t>
      </w:r>
    </w:p>
    <w:p w:rsidR="00AD787D" w:rsidRDefault="00AD787D" w:rsidP="00AD787D">
      <w:pPr>
        <w:pStyle w:val="2"/>
        <w:rPr>
          <w:lang w:val="en-US"/>
        </w:rPr>
      </w:pPr>
      <w:bookmarkStart w:id="24" w:name="_Toc509784736"/>
      <w:r>
        <w:rPr>
          <w:lang w:val="en-US"/>
        </w:rPr>
        <w:t>Ecosystems 2</w:t>
      </w:r>
      <w:bookmarkEnd w:id="24"/>
    </w:p>
    <w:p w:rsidR="00881658" w:rsidRPr="007F0E49" w:rsidRDefault="00AD787D" w:rsidP="00A174D3">
      <w:pPr>
        <w:spacing w:line="26" w:lineRule="atLeast"/>
        <w:ind w:firstLine="709"/>
        <w:rPr>
          <w:szCs w:val="20"/>
          <w:lang w:val="en-US"/>
        </w:rPr>
      </w:pPr>
      <w:r w:rsidRPr="007F0E49">
        <w:rPr>
          <w:szCs w:val="20"/>
          <w:lang w:val="en-US"/>
        </w:rPr>
        <w:t>The underlying concept of ecosystem can be traced back to 1864 in the published work of George Perkins Marsh ("Man and Nature").[67][68] Within an ecosystem, organisms are linked to the physical and biological components of their environment to which they are adapted.[65] Ecosystems are complex adaptive systems where the interaction of life processes form self-organizing patterns across different scales of time and space.[69] Ecosystems are broadly categorized as terrestrial, freshwater, atmospheric, or marine. Differences stem from the nature of the unique physical environments that shapes the biodiversity within each. A more recent addition to ecosystem ecology are technoecosystems, which are affected by or primarily the result of human activity.[6]</w:t>
      </w:r>
    </w:p>
    <w:p w:rsidR="00881658" w:rsidRDefault="00881658" w:rsidP="00DE6E75">
      <w:pPr>
        <w:pStyle w:val="1"/>
        <w:spacing w:before="0" w:after="380"/>
        <w:rPr>
          <w:lang w:val="en-US"/>
        </w:rPr>
      </w:pPr>
      <w:r>
        <w:rPr>
          <w:lang w:val="en-US"/>
        </w:rPr>
        <w:br w:type="page"/>
      </w:r>
    </w:p>
    <w:p w:rsidR="00AD787D" w:rsidRPr="00DE6E75" w:rsidRDefault="00881658" w:rsidP="00DE6E75">
      <w:pPr>
        <w:pStyle w:val="1"/>
        <w:spacing w:before="0" w:after="380"/>
      </w:pPr>
      <w:bookmarkStart w:id="25" w:name="_Toc509784737"/>
      <w:r w:rsidRPr="00DE6E75">
        <w:lastRenderedPageBreak/>
        <w:t>Η οικογένειά μου</w:t>
      </w:r>
      <w:bookmarkEnd w:id="25"/>
    </w:p>
    <w:p w:rsidR="00881658" w:rsidRPr="00881658" w:rsidRDefault="00072C1A" w:rsidP="00881658">
      <w:r>
        <w:rPr>
          <w:noProof/>
          <w:lang w:eastAsia="el-GR"/>
        </w:rPr>
        <w:pict>
          <v:shapetype id="_x0000_t32" coordsize="21600,21600" o:spt="32" o:oned="t" path="m,l21600,21600e" filled="f">
            <v:path arrowok="t" fillok="f" o:connecttype="none"/>
            <o:lock v:ext="edit" shapetype="t"/>
          </v:shapetype>
          <v:shape id="_x0000_s1063" type="#_x0000_t32" style="position:absolute;margin-left:285.95pt;margin-top:82.95pt;width:0;height:10pt;z-index:251661312" o:connectortype="straight" strokecolor="#548dd4 [1951]"/>
        </w:pict>
      </w:r>
      <w:r w:rsidR="00DE6E75">
        <w:rPr>
          <w:noProof/>
          <w:lang w:eastAsia="el-GR"/>
        </w:rPr>
        <w:drawing>
          <wp:inline distT="0" distB="0" distL="0" distR="0">
            <wp:extent cx="5486400" cy="3200400"/>
            <wp:effectExtent l="38100" t="0" r="19050" b="0"/>
            <wp:docPr id="2" name="Διάγραμμα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0" r:lo="rId11" r:qs="rId12" r:cs="rId13"/>
              </a:graphicData>
            </a:graphic>
          </wp:inline>
        </w:drawing>
      </w:r>
    </w:p>
    <w:sectPr w:rsidR="00881658" w:rsidRPr="00881658" w:rsidSect="00245ECE">
      <w:headerReference w:type="default" r:id="rId15"/>
      <w:footerReference w:type="default" r:id="rId16"/>
      <w:footerReference w:type="first" r:id="rId17"/>
      <w:pgSz w:w="11906" w:h="16838"/>
      <w:pgMar w:top="1418" w:right="1418" w:bottom="1418" w:left="1418"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27AFA" w:rsidRDefault="00627AFA" w:rsidP="005D48B8">
      <w:pPr>
        <w:spacing w:after="0" w:line="240" w:lineRule="auto"/>
      </w:pPr>
      <w:r>
        <w:separator/>
      </w:r>
    </w:p>
  </w:endnote>
  <w:endnote w:type="continuationSeparator" w:id="0">
    <w:p w:rsidR="00627AFA" w:rsidRDefault="00627AFA" w:rsidP="005D48B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02FF" w:usb1="4000ACFF" w:usb2="00000001" w:usb3="00000000" w:csb0="0000019F" w:csb1="00000000"/>
  </w:font>
  <w:font w:name="Times New Roman">
    <w:panose1 w:val="02020603050405020304"/>
    <w:charset w:val="A1"/>
    <w:family w:val="roman"/>
    <w:pitch w:val="variable"/>
    <w:sig w:usb0="E0002AFF" w:usb1="C0007841" w:usb2="00000009" w:usb3="00000000" w:csb0="000001FF" w:csb1="00000000"/>
  </w:font>
  <w:font w:name="Arial">
    <w:panose1 w:val="020B0604020202020204"/>
    <w:charset w:val="A1"/>
    <w:family w:val="swiss"/>
    <w:pitch w:val="variable"/>
    <w:sig w:usb0="E0002A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 w:name="Tahoma">
    <w:panose1 w:val="020B0604030504040204"/>
    <w:charset w:val="A1"/>
    <w:family w:val="swiss"/>
    <w:pitch w:val="variable"/>
    <w:sig w:usb0="E1002EFF" w:usb1="C000605B" w:usb2="00000029" w:usb3="00000000" w:csb0="000101FF" w:csb1="00000000"/>
  </w:font>
  <w:font w:name="Berlin Sans FB">
    <w:panose1 w:val="020E0602020502020306"/>
    <w:charset w:val="00"/>
    <w:family w:val="swiss"/>
    <w:pitch w:val="variable"/>
    <w:sig w:usb0="00000003" w:usb1="00000000" w:usb2="00000000" w:usb3="00000000" w:csb0="00000001" w:csb1="00000000"/>
  </w:font>
  <w:font w:name="Dotum">
    <w:altName w:val="돋움"/>
    <w:panose1 w:val="020B0600000101010101"/>
    <w:charset w:val="81"/>
    <w:family w:val="modern"/>
    <w:notTrueType/>
    <w:pitch w:val="fixed"/>
    <w:sig w:usb0="00000001" w:usb1="09060000" w:usb2="00000010" w:usb3="00000000" w:csb0="0008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CellMar>
        <w:top w:w="72" w:type="dxa"/>
        <w:left w:w="115" w:type="dxa"/>
        <w:bottom w:w="72" w:type="dxa"/>
        <w:right w:w="115" w:type="dxa"/>
      </w:tblCellMar>
      <w:tblLook w:val="04A0"/>
    </w:tblPr>
    <w:tblGrid>
      <w:gridCol w:w="930"/>
      <w:gridCol w:w="8370"/>
    </w:tblGrid>
    <w:tr w:rsidR="006441FE">
      <w:tc>
        <w:tcPr>
          <w:tcW w:w="500" w:type="pct"/>
          <w:tcBorders>
            <w:top w:val="single" w:sz="4" w:space="0" w:color="943634" w:themeColor="accent2" w:themeShade="BF"/>
          </w:tcBorders>
          <w:shd w:val="clear" w:color="auto" w:fill="943634" w:themeFill="accent2" w:themeFillShade="BF"/>
        </w:tcPr>
        <w:p w:rsidR="006441FE" w:rsidRDefault="00072C1A">
          <w:pPr>
            <w:pStyle w:val="a8"/>
            <w:jc w:val="right"/>
            <w:rPr>
              <w:b/>
              <w:color w:val="FFFFFF" w:themeColor="background1"/>
            </w:rPr>
          </w:pPr>
          <w:fldSimple w:instr=" PAGE   \* MERGEFORMAT ">
            <w:r w:rsidR="00F65743" w:rsidRPr="00F65743">
              <w:rPr>
                <w:noProof/>
                <w:color w:val="FFFFFF" w:themeColor="background1"/>
              </w:rPr>
              <w:t>7</w:t>
            </w:r>
          </w:fldSimple>
        </w:p>
      </w:tc>
      <w:tc>
        <w:tcPr>
          <w:tcW w:w="4500" w:type="pct"/>
          <w:tcBorders>
            <w:top w:val="single" w:sz="4" w:space="0" w:color="auto"/>
          </w:tcBorders>
        </w:tcPr>
        <w:p w:rsidR="006441FE" w:rsidRDefault="00072C1A">
          <w:pPr>
            <w:pStyle w:val="a8"/>
          </w:pPr>
          <w:fldSimple w:instr=" STYLEREF  &quot;1&quot;  ">
            <w:r w:rsidR="00F65743">
              <w:rPr>
                <w:noProof/>
              </w:rPr>
              <w:t>Ecosystems</w:t>
            </w:r>
          </w:fldSimple>
          <w:r w:rsidR="006441FE">
            <w:t xml:space="preserve"> | </w:t>
          </w:r>
          <w:sdt>
            <w:sdtPr>
              <w:alias w:val="Εταιρεία"/>
              <w:id w:val="35214375"/>
              <w:placeholder>
                <w:docPart w:val="E9A261E866184DA197E30004DD0048FC"/>
              </w:placeholder>
              <w:dataBinding w:prefixMappings="xmlns:ns0='http://schemas.openxmlformats.org/officeDocument/2006/extended-properties'" w:xpath="/ns0:Properties[1]/ns0:Company[1]" w:storeItemID="{6668398D-A668-4E3E-A5EB-62B293D839F1}"/>
              <w:text/>
            </w:sdtPr>
            <w:sdtContent>
              <w:r w:rsidR="006441FE">
                <w:t>AM: 4426</w:t>
              </w:r>
            </w:sdtContent>
          </w:sdt>
        </w:p>
      </w:tc>
    </w:tr>
  </w:tbl>
  <w:p w:rsidR="005D48B8" w:rsidRDefault="005D48B8">
    <w:pPr>
      <w:pStyle w:val="a8"/>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CellMar>
        <w:top w:w="72" w:type="dxa"/>
        <w:left w:w="115" w:type="dxa"/>
        <w:bottom w:w="72" w:type="dxa"/>
        <w:right w:w="115" w:type="dxa"/>
      </w:tblCellMar>
      <w:tblLook w:val="04A0"/>
    </w:tblPr>
    <w:tblGrid>
      <w:gridCol w:w="930"/>
      <w:gridCol w:w="8370"/>
    </w:tblGrid>
    <w:tr w:rsidR="005D48B8">
      <w:tc>
        <w:tcPr>
          <w:tcW w:w="500" w:type="pct"/>
          <w:tcBorders>
            <w:top w:val="single" w:sz="4" w:space="0" w:color="943634" w:themeColor="accent2" w:themeShade="BF"/>
          </w:tcBorders>
          <w:shd w:val="clear" w:color="auto" w:fill="943634" w:themeFill="accent2" w:themeFillShade="BF"/>
        </w:tcPr>
        <w:p w:rsidR="005D48B8" w:rsidRDefault="00072C1A">
          <w:pPr>
            <w:pStyle w:val="a8"/>
            <w:jc w:val="right"/>
            <w:rPr>
              <w:b/>
              <w:color w:val="FFFFFF" w:themeColor="background1"/>
            </w:rPr>
          </w:pPr>
          <w:fldSimple w:instr=" PAGE   \* MERGEFORMAT ">
            <w:r w:rsidR="00F65743" w:rsidRPr="00F65743">
              <w:rPr>
                <w:noProof/>
                <w:color w:val="FFFFFF" w:themeColor="background1"/>
              </w:rPr>
              <w:t>1</w:t>
            </w:r>
          </w:fldSimple>
        </w:p>
      </w:tc>
      <w:tc>
        <w:tcPr>
          <w:tcW w:w="4500" w:type="pct"/>
          <w:tcBorders>
            <w:top w:val="single" w:sz="4" w:space="0" w:color="auto"/>
          </w:tcBorders>
        </w:tcPr>
        <w:p w:rsidR="005D48B8" w:rsidRDefault="00072C1A">
          <w:pPr>
            <w:pStyle w:val="a8"/>
          </w:pPr>
          <w:fldSimple w:instr=" STYLEREF  &quot;1&quot;  ">
            <w:r w:rsidR="00F65743">
              <w:rPr>
                <w:noProof/>
              </w:rPr>
              <w:t>Ecology</w:t>
            </w:r>
          </w:fldSimple>
          <w:r w:rsidR="005D48B8">
            <w:t xml:space="preserve"> | </w:t>
          </w:r>
          <w:sdt>
            <w:sdtPr>
              <w:alias w:val="Εταιρεία"/>
              <w:id w:val="75914618"/>
              <w:placeholder>
                <w:docPart w:val="FB5D8677CCAF4D2DA21AA07D71F49B17"/>
              </w:placeholder>
              <w:dataBinding w:prefixMappings="xmlns:ns0='http://schemas.openxmlformats.org/officeDocument/2006/extended-properties'" w:xpath="/ns0:Properties[1]/ns0:Company[1]" w:storeItemID="{6668398D-A668-4E3E-A5EB-62B293D839F1}"/>
              <w:text/>
            </w:sdtPr>
            <w:sdtContent>
              <w:r w:rsidR="005D48B8">
                <w:t>AM: 4426</w:t>
              </w:r>
            </w:sdtContent>
          </w:sdt>
        </w:p>
      </w:tc>
    </w:tr>
  </w:tbl>
  <w:p w:rsidR="005D48B8" w:rsidRDefault="005D48B8">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27AFA" w:rsidRDefault="00627AFA" w:rsidP="005D48B8">
      <w:pPr>
        <w:spacing w:after="0" w:line="240" w:lineRule="auto"/>
      </w:pPr>
      <w:r>
        <w:separator/>
      </w:r>
    </w:p>
  </w:footnote>
  <w:footnote w:type="continuationSeparator" w:id="0">
    <w:p w:rsidR="00627AFA" w:rsidRDefault="00627AFA" w:rsidP="005D48B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5214379"/>
      <w:docPartObj>
        <w:docPartGallery w:val="Page Numbers (Top of Page)"/>
        <w:docPartUnique/>
      </w:docPartObj>
    </w:sdtPr>
    <w:sdtContent>
      <w:p w:rsidR="006441FE" w:rsidRDefault="00072C1A">
        <w:pPr>
          <w:pStyle w:val="a7"/>
          <w:jc w:val="center"/>
        </w:pPr>
        <w:fldSimple w:instr=" PAGE   \* MERGEFORMAT ">
          <w:r w:rsidR="00F65743">
            <w:rPr>
              <w:noProof/>
            </w:rPr>
            <w:t>7</w:t>
          </w:r>
        </w:fldSimple>
      </w:p>
    </w:sdtContent>
  </w:sdt>
  <w:p w:rsidR="005D48B8" w:rsidRDefault="005D48B8">
    <w:pPr>
      <w:pStyle w:val="a7"/>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hdrShapeDefaults>
    <o:shapedefaults v:ext="edit" spidmax="7170">
      <o:colormenu v:ext="edit" strokecolor="none [1951]"/>
    </o:shapedefaults>
  </w:hdrShapeDefaults>
  <w:footnotePr>
    <w:footnote w:id="-1"/>
    <w:footnote w:id="0"/>
  </w:footnotePr>
  <w:endnotePr>
    <w:endnote w:id="-1"/>
    <w:endnote w:id="0"/>
  </w:endnotePr>
  <w:compat/>
  <w:rsids>
    <w:rsidRoot w:val="00AD787D"/>
    <w:rsid w:val="00072C1A"/>
    <w:rsid w:val="000B421A"/>
    <w:rsid w:val="00212F33"/>
    <w:rsid w:val="00231516"/>
    <w:rsid w:val="00245ECE"/>
    <w:rsid w:val="00317791"/>
    <w:rsid w:val="003B6FC6"/>
    <w:rsid w:val="0041236F"/>
    <w:rsid w:val="00426926"/>
    <w:rsid w:val="00455DF4"/>
    <w:rsid w:val="004677BC"/>
    <w:rsid w:val="004E4096"/>
    <w:rsid w:val="00526E4A"/>
    <w:rsid w:val="005D48B8"/>
    <w:rsid w:val="005F7D28"/>
    <w:rsid w:val="00627AFA"/>
    <w:rsid w:val="006441FE"/>
    <w:rsid w:val="00656B3B"/>
    <w:rsid w:val="00781118"/>
    <w:rsid w:val="007F0E49"/>
    <w:rsid w:val="00881658"/>
    <w:rsid w:val="008A7F54"/>
    <w:rsid w:val="008D59C4"/>
    <w:rsid w:val="00A174D3"/>
    <w:rsid w:val="00A31B2C"/>
    <w:rsid w:val="00AD787D"/>
    <w:rsid w:val="00B06CF3"/>
    <w:rsid w:val="00BE39CE"/>
    <w:rsid w:val="00CC0FFF"/>
    <w:rsid w:val="00CD2B63"/>
    <w:rsid w:val="00DE6E75"/>
    <w:rsid w:val="00E073CB"/>
    <w:rsid w:val="00E07B75"/>
    <w:rsid w:val="00F17036"/>
    <w:rsid w:val="00F65743"/>
    <w:rsid w:val="00F973A4"/>
    <w:rsid w:val="00FB78F2"/>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7170">
      <o:colormenu v:ext="edit" strokecolor="none [1951]"/>
    </o:shapedefaults>
    <o:shapelayout v:ext="edit">
      <o:idmap v:ext="edit" data="1"/>
      <o:rules v:ext="edit">
        <o:r id="V:Rule2" type="connector" idref="#_x0000_s1063"/>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F0E49"/>
    <w:rPr>
      <w:rFonts w:ascii="Times New Roman" w:hAnsi="Times New Roman"/>
      <w:sz w:val="24"/>
    </w:rPr>
  </w:style>
  <w:style w:type="paragraph" w:styleId="1">
    <w:name w:val="heading 1"/>
    <w:basedOn w:val="a"/>
    <w:next w:val="a"/>
    <w:link w:val="1Char"/>
    <w:uiPriority w:val="9"/>
    <w:qFormat/>
    <w:rsid w:val="00DE6E75"/>
    <w:pPr>
      <w:keepNext/>
      <w:keepLines/>
      <w:spacing w:before="480" w:after="0"/>
      <w:outlineLvl w:val="0"/>
    </w:pPr>
    <w:rPr>
      <w:rFonts w:ascii="Arial" w:eastAsiaTheme="majorEastAsia" w:hAnsi="Arial" w:cstheme="majorBidi"/>
      <w:bCs/>
      <w:color w:val="FF0000"/>
      <w:sz w:val="34"/>
      <w:szCs w:val="28"/>
    </w:rPr>
  </w:style>
  <w:style w:type="paragraph" w:styleId="2">
    <w:name w:val="heading 2"/>
    <w:basedOn w:val="a"/>
    <w:next w:val="a"/>
    <w:link w:val="2Char"/>
    <w:uiPriority w:val="9"/>
    <w:unhideWhenUsed/>
    <w:qFormat/>
    <w:rsid w:val="00AD787D"/>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DE6E75"/>
    <w:rPr>
      <w:rFonts w:ascii="Arial" w:eastAsiaTheme="majorEastAsia" w:hAnsi="Arial" w:cstheme="majorBidi"/>
      <w:bCs/>
      <w:color w:val="FF0000"/>
      <w:sz w:val="34"/>
      <w:szCs w:val="28"/>
    </w:rPr>
  </w:style>
  <w:style w:type="paragraph" w:styleId="Web">
    <w:name w:val="Normal (Web)"/>
    <w:basedOn w:val="a"/>
    <w:uiPriority w:val="99"/>
    <w:semiHidden/>
    <w:unhideWhenUsed/>
    <w:rsid w:val="00AD787D"/>
    <w:pPr>
      <w:spacing w:before="100" w:beforeAutospacing="1" w:after="100" w:afterAutospacing="1" w:line="240" w:lineRule="auto"/>
    </w:pPr>
    <w:rPr>
      <w:rFonts w:eastAsia="Times New Roman" w:cs="Times New Roman"/>
      <w:szCs w:val="24"/>
      <w:lang w:eastAsia="el-GR"/>
    </w:rPr>
  </w:style>
  <w:style w:type="character" w:styleId="-">
    <w:name w:val="Hyperlink"/>
    <w:basedOn w:val="a0"/>
    <w:uiPriority w:val="99"/>
    <w:unhideWhenUsed/>
    <w:rsid w:val="00AD787D"/>
    <w:rPr>
      <w:color w:val="0000FF"/>
      <w:u w:val="single"/>
    </w:rPr>
  </w:style>
  <w:style w:type="character" w:customStyle="1" w:styleId="2Char">
    <w:name w:val="Επικεφαλίδα 2 Char"/>
    <w:basedOn w:val="a0"/>
    <w:link w:val="2"/>
    <w:uiPriority w:val="9"/>
    <w:rsid w:val="00AD787D"/>
    <w:rPr>
      <w:rFonts w:asciiTheme="majorHAnsi" w:eastAsiaTheme="majorEastAsia" w:hAnsiTheme="majorHAnsi" w:cstheme="majorBidi"/>
      <w:b/>
      <w:bCs/>
      <w:color w:val="4F81BD" w:themeColor="accent1"/>
      <w:sz w:val="26"/>
      <w:szCs w:val="26"/>
    </w:rPr>
  </w:style>
  <w:style w:type="table" w:styleId="a3">
    <w:name w:val="Table Grid"/>
    <w:basedOn w:val="a1"/>
    <w:uiPriority w:val="59"/>
    <w:rsid w:val="00526E4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Balloon Text"/>
    <w:basedOn w:val="a"/>
    <w:link w:val="Char"/>
    <w:uiPriority w:val="99"/>
    <w:semiHidden/>
    <w:unhideWhenUsed/>
    <w:rsid w:val="00881658"/>
    <w:pPr>
      <w:spacing w:after="0" w:line="240" w:lineRule="auto"/>
    </w:pPr>
    <w:rPr>
      <w:rFonts w:ascii="Tahoma" w:hAnsi="Tahoma" w:cs="Tahoma"/>
      <w:sz w:val="16"/>
      <w:szCs w:val="16"/>
    </w:rPr>
  </w:style>
  <w:style w:type="character" w:customStyle="1" w:styleId="Char">
    <w:name w:val="Κείμενο πλαισίου Char"/>
    <w:basedOn w:val="a0"/>
    <w:link w:val="a4"/>
    <w:uiPriority w:val="99"/>
    <w:semiHidden/>
    <w:rsid w:val="00881658"/>
    <w:rPr>
      <w:rFonts w:ascii="Tahoma" w:hAnsi="Tahoma" w:cs="Tahoma"/>
      <w:sz w:val="16"/>
      <w:szCs w:val="16"/>
    </w:rPr>
  </w:style>
  <w:style w:type="paragraph" w:styleId="a5">
    <w:name w:val="No Spacing"/>
    <w:link w:val="Char0"/>
    <w:uiPriority w:val="1"/>
    <w:qFormat/>
    <w:rsid w:val="00A31B2C"/>
    <w:pPr>
      <w:spacing w:after="0" w:line="240" w:lineRule="auto"/>
    </w:pPr>
    <w:rPr>
      <w:rFonts w:eastAsiaTheme="minorEastAsia"/>
    </w:rPr>
  </w:style>
  <w:style w:type="character" w:customStyle="1" w:styleId="Char0">
    <w:name w:val="Χωρίς διάστιχο Char"/>
    <w:basedOn w:val="a0"/>
    <w:link w:val="a5"/>
    <w:uiPriority w:val="1"/>
    <w:rsid w:val="00A31B2C"/>
    <w:rPr>
      <w:rFonts w:eastAsiaTheme="minorEastAsia"/>
    </w:rPr>
  </w:style>
  <w:style w:type="paragraph" w:styleId="a6">
    <w:name w:val="TOC Heading"/>
    <w:basedOn w:val="1"/>
    <w:next w:val="a"/>
    <w:uiPriority w:val="39"/>
    <w:semiHidden/>
    <w:unhideWhenUsed/>
    <w:qFormat/>
    <w:rsid w:val="00FB78F2"/>
    <w:pPr>
      <w:outlineLvl w:val="9"/>
    </w:pPr>
    <w:rPr>
      <w:rFonts w:asciiTheme="majorHAnsi" w:hAnsiTheme="majorHAnsi"/>
      <w:color w:val="365F91" w:themeColor="accent1" w:themeShade="BF"/>
      <w:sz w:val="28"/>
    </w:rPr>
  </w:style>
  <w:style w:type="paragraph" w:styleId="10">
    <w:name w:val="toc 1"/>
    <w:basedOn w:val="a"/>
    <w:next w:val="a"/>
    <w:autoRedefine/>
    <w:uiPriority w:val="39"/>
    <w:unhideWhenUsed/>
    <w:rsid w:val="00FB78F2"/>
    <w:pPr>
      <w:spacing w:after="100"/>
    </w:pPr>
  </w:style>
  <w:style w:type="paragraph" w:styleId="20">
    <w:name w:val="toc 2"/>
    <w:basedOn w:val="a"/>
    <w:next w:val="a"/>
    <w:autoRedefine/>
    <w:uiPriority w:val="39"/>
    <w:unhideWhenUsed/>
    <w:rsid w:val="00FB78F2"/>
    <w:pPr>
      <w:spacing w:after="100"/>
      <w:ind w:left="220"/>
    </w:pPr>
  </w:style>
  <w:style w:type="paragraph" w:styleId="a7">
    <w:name w:val="header"/>
    <w:basedOn w:val="a"/>
    <w:link w:val="Char1"/>
    <w:uiPriority w:val="99"/>
    <w:unhideWhenUsed/>
    <w:rsid w:val="005D48B8"/>
    <w:pPr>
      <w:tabs>
        <w:tab w:val="center" w:pos="4153"/>
        <w:tab w:val="right" w:pos="8306"/>
      </w:tabs>
      <w:spacing w:after="0" w:line="240" w:lineRule="auto"/>
    </w:pPr>
  </w:style>
  <w:style w:type="character" w:customStyle="1" w:styleId="Char1">
    <w:name w:val="Κεφαλίδα Char"/>
    <w:basedOn w:val="a0"/>
    <w:link w:val="a7"/>
    <w:uiPriority w:val="99"/>
    <w:rsid w:val="005D48B8"/>
    <w:rPr>
      <w:rFonts w:ascii="Times New Roman" w:hAnsi="Times New Roman"/>
    </w:rPr>
  </w:style>
  <w:style w:type="paragraph" w:styleId="a8">
    <w:name w:val="footer"/>
    <w:basedOn w:val="a"/>
    <w:link w:val="Char2"/>
    <w:uiPriority w:val="99"/>
    <w:unhideWhenUsed/>
    <w:rsid w:val="005D48B8"/>
    <w:pPr>
      <w:tabs>
        <w:tab w:val="center" w:pos="4153"/>
        <w:tab w:val="right" w:pos="8306"/>
      </w:tabs>
      <w:spacing w:after="0" w:line="240" w:lineRule="auto"/>
    </w:pPr>
  </w:style>
  <w:style w:type="character" w:customStyle="1" w:styleId="Char2">
    <w:name w:val="Υποσέλιδο Char"/>
    <w:basedOn w:val="a0"/>
    <w:link w:val="a8"/>
    <w:uiPriority w:val="99"/>
    <w:rsid w:val="005D48B8"/>
    <w:rPr>
      <w:rFonts w:ascii="Times New Roman" w:hAnsi="Times New Roman"/>
    </w:rPr>
  </w:style>
</w:styles>
</file>

<file path=word/webSettings.xml><?xml version="1.0" encoding="utf-8"?>
<w:webSettings xmlns:r="http://schemas.openxmlformats.org/officeDocument/2006/relationships" xmlns:w="http://schemas.openxmlformats.org/wordprocessingml/2006/main">
  <w:divs>
    <w:div w:id="170535458">
      <w:bodyDiv w:val="1"/>
      <w:marLeft w:val="0"/>
      <w:marRight w:val="0"/>
      <w:marTop w:val="0"/>
      <w:marBottom w:val="0"/>
      <w:divBdr>
        <w:top w:val="none" w:sz="0" w:space="0" w:color="auto"/>
        <w:left w:val="none" w:sz="0" w:space="0" w:color="auto"/>
        <w:bottom w:val="none" w:sz="0" w:space="0" w:color="auto"/>
        <w:right w:val="none" w:sz="0" w:space="0" w:color="auto"/>
      </w:divBdr>
    </w:div>
    <w:div w:id="180052811">
      <w:bodyDiv w:val="1"/>
      <w:marLeft w:val="0"/>
      <w:marRight w:val="0"/>
      <w:marTop w:val="0"/>
      <w:marBottom w:val="0"/>
      <w:divBdr>
        <w:top w:val="none" w:sz="0" w:space="0" w:color="auto"/>
        <w:left w:val="none" w:sz="0" w:space="0" w:color="auto"/>
        <w:bottom w:val="none" w:sz="0" w:space="0" w:color="auto"/>
        <w:right w:val="none" w:sz="0" w:space="0" w:color="auto"/>
      </w:divBdr>
      <w:divsChild>
        <w:div w:id="1386375048">
          <w:marLeft w:val="0"/>
          <w:marRight w:val="0"/>
          <w:marTop w:val="0"/>
          <w:marBottom w:val="120"/>
          <w:divBdr>
            <w:top w:val="none" w:sz="0" w:space="0" w:color="auto"/>
            <w:left w:val="none" w:sz="0" w:space="0" w:color="auto"/>
            <w:bottom w:val="none" w:sz="0" w:space="0" w:color="auto"/>
            <w:right w:val="none" w:sz="0" w:space="0" w:color="auto"/>
          </w:divBdr>
        </w:div>
        <w:div w:id="1554389871">
          <w:marLeft w:val="336"/>
          <w:marRight w:val="0"/>
          <w:marTop w:val="120"/>
          <w:marBottom w:val="192"/>
          <w:divBdr>
            <w:top w:val="single" w:sz="4" w:space="5" w:color="AAAAAA"/>
            <w:left w:val="single" w:sz="4" w:space="5" w:color="AAAAAA"/>
            <w:bottom w:val="single" w:sz="4" w:space="5" w:color="AAAAAA"/>
            <w:right w:val="single" w:sz="4" w:space="5" w:color="AAAAAA"/>
          </w:divBdr>
          <w:divsChild>
            <w:div w:id="1948997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194293">
      <w:bodyDiv w:val="1"/>
      <w:marLeft w:val="0"/>
      <w:marRight w:val="0"/>
      <w:marTop w:val="0"/>
      <w:marBottom w:val="0"/>
      <w:divBdr>
        <w:top w:val="none" w:sz="0" w:space="0" w:color="auto"/>
        <w:left w:val="none" w:sz="0" w:space="0" w:color="auto"/>
        <w:bottom w:val="none" w:sz="0" w:space="0" w:color="auto"/>
        <w:right w:val="none" w:sz="0" w:space="0" w:color="auto"/>
      </w:divBdr>
      <w:divsChild>
        <w:div w:id="842430933">
          <w:marLeft w:val="0"/>
          <w:marRight w:val="0"/>
          <w:marTop w:val="0"/>
          <w:marBottom w:val="120"/>
          <w:divBdr>
            <w:top w:val="none" w:sz="0" w:space="0" w:color="auto"/>
            <w:left w:val="none" w:sz="0" w:space="0" w:color="auto"/>
            <w:bottom w:val="none" w:sz="0" w:space="0" w:color="auto"/>
            <w:right w:val="none" w:sz="0" w:space="0" w:color="auto"/>
          </w:divBdr>
        </w:div>
        <w:div w:id="2142190424">
          <w:marLeft w:val="0"/>
          <w:marRight w:val="0"/>
          <w:marTop w:val="0"/>
          <w:marBottom w:val="120"/>
          <w:divBdr>
            <w:top w:val="none" w:sz="0" w:space="0" w:color="auto"/>
            <w:left w:val="none" w:sz="0" w:space="0" w:color="auto"/>
            <w:bottom w:val="none" w:sz="0" w:space="0" w:color="auto"/>
            <w:right w:val="none" w:sz="0" w:space="0" w:color="auto"/>
          </w:divBdr>
        </w:div>
      </w:divsChild>
    </w:div>
    <w:div w:id="845363484">
      <w:bodyDiv w:val="1"/>
      <w:marLeft w:val="0"/>
      <w:marRight w:val="0"/>
      <w:marTop w:val="0"/>
      <w:marBottom w:val="0"/>
      <w:divBdr>
        <w:top w:val="none" w:sz="0" w:space="0" w:color="auto"/>
        <w:left w:val="none" w:sz="0" w:space="0" w:color="auto"/>
        <w:bottom w:val="none" w:sz="0" w:space="0" w:color="auto"/>
        <w:right w:val="none" w:sz="0" w:space="0" w:color="auto"/>
      </w:divBdr>
    </w:div>
    <w:div w:id="1270239000">
      <w:bodyDiv w:val="1"/>
      <w:marLeft w:val="0"/>
      <w:marRight w:val="0"/>
      <w:marTop w:val="0"/>
      <w:marBottom w:val="0"/>
      <w:divBdr>
        <w:top w:val="none" w:sz="0" w:space="0" w:color="auto"/>
        <w:left w:val="none" w:sz="0" w:space="0" w:color="auto"/>
        <w:bottom w:val="none" w:sz="0" w:space="0" w:color="auto"/>
        <w:right w:val="none" w:sz="0" w:space="0" w:color="auto"/>
      </w:divBdr>
    </w:div>
    <w:div w:id="15256332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diagramColors" Target="diagrams/colors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diagramQuickStyle" Target="diagrams/quickStyle1.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Layout" Target="diagrams/layout1.xm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diagramData" Target="diagrams/data1.xml"/><Relationship Id="rId19"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image" Target="media/image2.gif"/><Relationship Id="rId14" Type="http://schemas.microsoft.com/office/2007/relationships/diagramDrawing" Target="diagrams/drawing1.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500E569D-0A26-4C06-88C3-5E3E5BD5014F}" type="doc">
      <dgm:prSet loTypeId="urn:microsoft.com/office/officeart/2005/8/layout/orgChart1" loCatId="hierarchy" qsTypeId="urn:microsoft.com/office/officeart/2005/8/quickstyle/simple1" qsCatId="simple" csTypeId="urn:microsoft.com/office/officeart/2005/8/colors/accent1_2" csCatId="accent1" phldr="1"/>
      <dgm:spPr/>
      <dgm:t>
        <a:bodyPr/>
        <a:lstStyle/>
        <a:p>
          <a:endParaRPr lang="el-GR"/>
        </a:p>
      </dgm:t>
    </dgm:pt>
    <dgm:pt modelId="{97FD4913-B405-4B51-8F63-701408162DFE}">
      <dgm:prSet phldrT="[Κείμενο]"/>
      <dgm:spPr/>
      <dgm:t>
        <a:bodyPr/>
        <a:lstStyle/>
        <a:p>
          <a:r>
            <a:rPr lang="el-GR"/>
            <a:t>Στέλλα</a:t>
          </a:r>
        </a:p>
      </dgm:t>
    </dgm:pt>
    <dgm:pt modelId="{3CD228D5-D25D-4962-9F27-2258D07D811E}" type="parTrans" cxnId="{56492BE1-75A3-4160-BEB1-4B98FCC3E988}">
      <dgm:prSet/>
      <dgm:spPr/>
      <dgm:t>
        <a:bodyPr/>
        <a:lstStyle/>
        <a:p>
          <a:endParaRPr lang="el-GR"/>
        </a:p>
      </dgm:t>
    </dgm:pt>
    <dgm:pt modelId="{6AB794DD-07CD-4AA7-B8E7-9885C9FC0BCB}" type="sibTrans" cxnId="{56492BE1-75A3-4160-BEB1-4B98FCC3E988}">
      <dgm:prSet/>
      <dgm:spPr/>
      <dgm:t>
        <a:bodyPr/>
        <a:lstStyle/>
        <a:p>
          <a:endParaRPr lang="el-GR"/>
        </a:p>
      </dgm:t>
    </dgm:pt>
    <dgm:pt modelId="{DDB0E18A-02DF-4F6A-9901-9F70E063555A}">
      <dgm:prSet phldrT="[Κείμενο]"/>
      <dgm:spPr/>
      <dgm:t>
        <a:bodyPr/>
        <a:lstStyle/>
        <a:p>
          <a:r>
            <a:rPr lang="el-GR"/>
            <a:t>Τάσος</a:t>
          </a:r>
        </a:p>
      </dgm:t>
    </dgm:pt>
    <dgm:pt modelId="{80D62E96-C53C-49B6-A6B1-CF0FB6ACD394}" type="parTrans" cxnId="{0A110710-A078-464A-8DE8-9AE533B9B817}">
      <dgm:prSet/>
      <dgm:spPr/>
      <dgm:t>
        <a:bodyPr/>
        <a:lstStyle/>
        <a:p>
          <a:endParaRPr lang="el-GR"/>
        </a:p>
      </dgm:t>
    </dgm:pt>
    <dgm:pt modelId="{7FACA771-BAE6-4F0B-BBB2-4543A99DE789}" type="sibTrans" cxnId="{0A110710-A078-464A-8DE8-9AE533B9B817}">
      <dgm:prSet/>
      <dgm:spPr/>
      <dgm:t>
        <a:bodyPr/>
        <a:lstStyle/>
        <a:p>
          <a:endParaRPr lang="el-GR"/>
        </a:p>
      </dgm:t>
    </dgm:pt>
    <dgm:pt modelId="{99AE77DC-C5EB-43ED-A13D-A719B1B6E673}">
      <dgm:prSet phldrT="[Κείμενο]"/>
      <dgm:spPr/>
      <dgm:t>
        <a:bodyPr/>
        <a:lstStyle/>
        <a:p>
          <a:r>
            <a:rPr lang="el-GR"/>
            <a:t>Γεωργία</a:t>
          </a:r>
        </a:p>
      </dgm:t>
    </dgm:pt>
    <dgm:pt modelId="{90B91B52-B32C-4F2E-9B78-F3CAE8B17DF1}" type="parTrans" cxnId="{42899DF0-862C-40CF-93CE-189E26D085C3}">
      <dgm:prSet/>
      <dgm:spPr/>
      <dgm:t>
        <a:bodyPr/>
        <a:lstStyle/>
        <a:p>
          <a:endParaRPr lang="el-GR"/>
        </a:p>
      </dgm:t>
    </dgm:pt>
    <dgm:pt modelId="{7B2A3B0F-12AF-4E3B-8F06-9763D27B1699}" type="sibTrans" cxnId="{42899DF0-862C-40CF-93CE-189E26D085C3}">
      <dgm:prSet/>
      <dgm:spPr/>
      <dgm:t>
        <a:bodyPr/>
        <a:lstStyle/>
        <a:p>
          <a:endParaRPr lang="el-GR"/>
        </a:p>
      </dgm:t>
    </dgm:pt>
    <dgm:pt modelId="{B9055B13-E179-4762-8E0A-5145B341DA1B}">
      <dgm:prSet/>
      <dgm:spPr/>
      <dgm:t>
        <a:bodyPr/>
        <a:lstStyle/>
        <a:p>
          <a:r>
            <a:rPr lang="el-GR"/>
            <a:t>Μάρθα</a:t>
          </a:r>
        </a:p>
      </dgm:t>
    </dgm:pt>
    <dgm:pt modelId="{7DB59DBF-9202-4C14-89D1-0E5FC8314392}" type="parTrans" cxnId="{94D32992-8C6C-46DB-A827-A7165E9F58CD}">
      <dgm:prSet/>
      <dgm:spPr/>
      <dgm:t>
        <a:bodyPr/>
        <a:lstStyle/>
        <a:p>
          <a:endParaRPr lang="el-GR"/>
        </a:p>
      </dgm:t>
    </dgm:pt>
    <dgm:pt modelId="{6E29AF98-3A87-44ED-9E6C-7F76E5C01321}" type="sibTrans" cxnId="{94D32992-8C6C-46DB-A827-A7165E9F58CD}">
      <dgm:prSet/>
      <dgm:spPr/>
      <dgm:t>
        <a:bodyPr/>
        <a:lstStyle/>
        <a:p>
          <a:endParaRPr lang="el-GR"/>
        </a:p>
      </dgm:t>
    </dgm:pt>
    <dgm:pt modelId="{398B8926-E04C-4E02-9B19-19A7C27BC621}" type="asst">
      <dgm:prSet/>
      <dgm:spPr/>
      <dgm:t>
        <a:bodyPr/>
        <a:lstStyle/>
        <a:p>
          <a:r>
            <a:rPr lang="el-GR"/>
            <a:t>Σωκράτης</a:t>
          </a:r>
        </a:p>
      </dgm:t>
    </dgm:pt>
    <dgm:pt modelId="{97BDED9F-6A7B-4C66-9884-337F7CA64B17}" type="parTrans" cxnId="{9B65E889-1B46-4FB5-AEB8-94971825B644}">
      <dgm:prSet/>
      <dgm:spPr/>
      <dgm:t>
        <a:bodyPr/>
        <a:lstStyle/>
        <a:p>
          <a:endParaRPr lang="el-GR"/>
        </a:p>
      </dgm:t>
    </dgm:pt>
    <dgm:pt modelId="{7023EC0F-E6DB-43F9-AA40-0AD59E698D8A}" type="sibTrans" cxnId="{9B65E889-1B46-4FB5-AEB8-94971825B644}">
      <dgm:prSet/>
      <dgm:spPr/>
      <dgm:t>
        <a:bodyPr/>
        <a:lstStyle/>
        <a:p>
          <a:endParaRPr lang="el-GR"/>
        </a:p>
      </dgm:t>
    </dgm:pt>
    <dgm:pt modelId="{2A06D0F3-41A2-4C0A-96E4-5E996EA2D5C7}" type="asst">
      <dgm:prSet/>
      <dgm:spPr/>
      <dgm:t>
        <a:bodyPr/>
        <a:lstStyle/>
        <a:p>
          <a:r>
            <a:rPr lang="el-GR"/>
            <a:t>Ρούλα</a:t>
          </a:r>
        </a:p>
      </dgm:t>
    </dgm:pt>
    <dgm:pt modelId="{FA692935-3BC7-487B-9839-1B0CC1A9AC0D}" type="parTrans" cxnId="{AD699B18-48C4-46A4-8282-9485E69F2C00}">
      <dgm:prSet/>
      <dgm:spPr/>
      <dgm:t>
        <a:bodyPr/>
        <a:lstStyle/>
        <a:p>
          <a:endParaRPr lang="el-GR"/>
        </a:p>
      </dgm:t>
    </dgm:pt>
    <dgm:pt modelId="{2EE480D7-471F-4D63-A3CA-3B75974F0B3E}" type="sibTrans" cxnId="{AD699B18-48C4-46A4-8282-9485E69F2C00}">
      <dgm:prSet/>
      <dgm:spPr/>
      <dgm:t>
        <a:bodyPr/>
        <a:lstStyle/>
        <a:p>
          <a:endParaRPr lang="el-GR"/>
        </a:p>
      </dgm:t>
    </dgm:pt>
    <dgm:pt modelId="{EA64CE4F-45DE-4341-A553-544FB6A9357F}" type="asst">
      <dgm:prSet/>
      <dgm:spPr/>
      <dgm:t>
        <a:bodyPr/>
        <a:lstStyle/>
        <a:p>
          <a:r>
            <a:rPr lang="el-GR"/>
            <a:t>Αργύρης</a:t>
          </a:r>
        </a:p>
      </dgm:t>
    </dgm:pt>
    <dgm:pt modelId="{729111D3-9735-43B0-82C9-C99B9D511019}" type="parTrans" cxnId="{13134688-85E2-4CDF-920B-A76E70147678}">
      <dgm:prSet/>
      <dgm:spPr/>
      <dgm:t>
        <a:bodyPr/>
        <a:lstStyle/>
        <a:p>
          <a:endParaRPr lang="el-GR"/>
        </a:p>
      </dgm:t>
    </dgm:pt>
    <dgm:pt modelId="{CAA17F08-7FF8-448C-A18F-ED8FE2F82CE5}" type="sibTrans" cxnId="{13134688-85E2-4CDF-920B-A76E70147678}">
      <dgm:prSet/>
      <dgm:spPr/>
      <dgm:t>
        <a:bodyPr/>
        <a:lstStyle/>
        <a:p>
          <a:endParaRPr lang="el-GR"/>
        </a:p>
      </dgm:t>
    </dgm:pt>
    <dgm:pt modelId="{10B9BEDD-B6EB-4891-820C-068B5C8284A1}" type="asst">
      <dgm:prSet/>
      <dgm:spPr/>
      <dgm:t>
        <a:bodyPr/>
        <a:lstStyle/>
        <a:p>
          <a:r>
            <a:rPr lang="el-GR"/>
            <a:t>Μάρθα</a:t>
          </a:r>
        </a:p>
      </dgm:t>
    </dgm:pt>
    <dgm:pt modelId="{088337DA-051C-4950-AF08-5F40259DBF1C}" type="parTrans" cxnId="{0D59CA17-F257-4A8B-B82E-493300CCFBC3}">
      <dgm:prSet/>
      <dgm:spPr/>
      <dgm:t>
        <a:bodyPr/>
        <a:lstStyle/>
        <a:p>
          <a:endParaRPr lang="el-GR"/>
        </a:p>
      </dgm:t>
    </dgm:pt>
    <dgm:pt modelId="{E425C917-4313-4B61-85BC-995E9719A535}" type="sibTrans" cxnId="{0D59CA17-F257-4A8B-B82E-493300CCFBC3}">
      <dgm:prSet/>
      <dgm:spPr/>
      <dgm:t>
        <a:bodyPr/>
        <a:lstStyle/>
        <a:p>
          <a:endParaRPr lang="el-GR"/>
        </a:p>
      </dgm:t>
    </dgm:pt>
    <dgm:pt modelId="{835E13DB-965D-489F-97BF-04FCC05B5338}" type="pres">
      <dgm:prSet presAssocID="{500E569D-0A26-4C06-88C3-5E3E5BD5014F}" presName="hierChild1" presStyleCnt="0">
        <dgm:presLayoutVars>
          <dgm:orgChart val="1"/>
          <dgm:chPref val="1"/>
          <dgm:dir/>
          <dgm:animOne val="branch"/>
          <dgm:animLvl val="lvl"/>
          <dgm:resizeHandles/>
        </dgm:presLayoutVars>
      </dgm:prSet>
      <dgm:spPr/>
      <dgm:t>
        <a:bodyPr/>
        <a:lstStyle/>
        <a:p>
          <a:endParaRPr lang="el-GR"/>
        </a:p>
      </dgm:t>
    </dgm:pt>
    <dgm:pt modelId="{069DDC47-37C2-48C5-9343-010B941F76EB}" type="pres">
      <dgm:prSet presAssocID="{97FD4913-B405-4B51-8F63-701408162DFE}" presName="hierRoot1" presStyleCnt="0">
        <dgm:presLayoutVars>
          <dgm:hierBranch val="init"/>
        </dgm:presLayoutVars>
      </dgm:prSet>
      <dgm:spPr/>
    </dgm:pt>
    <dgm:pt modelId="{2EB5BB6D-6206-451C-B837-8E6C77A0740A}" type="pres">
      <dgm:prSet presAssocID="{97FD4913-B405-4B51-8F63-701408162DFE}" presName="rootComposite1" presStyleCnt="0"/>
      <dgm:spPr/>
    </dgm:pt>
    <dgm:pt modelId="{075313EA-476B-409D-B181-508D793DAA07}" type="pres">
      <dgm:prSet presAssocID="{97FD4913-B405-4B51-8F63-701408162DFE}" presName="rootText1" presStyleLbl="node0" presStyleIdx="0" presStyleCnt="2" custLinFactNeighborX="-71201" custLinFactNeighborY="2687">
        <dgm:presLayoutVars>
          <dgm:chPref val="3"/>
        </dgm:presLayoutVars>
      </dgm:prSet>
      <dgm:spPr/>
      <dgm:t>
        <a:bodyPr/>
        <a:lstStyle/>
        <a:p>
          <a:endParaRPr lang="el-GR"/>
        </a:p>
      </dgm:t>
    </dgm:pt>
    <dgm:pt modelId="{94127748-4C5F-4BDB-8102-D48FD76E642B}" type="pres">
      <dgm:prSet presAssocID="{97FD4913-B405-4B51-8F63-701408162DFE}" presName="rootConnector1" presStyleLbl="node1" presStyleIdx="0" presStyleCnt="0"/>
      <dgm:spPr/>
      <dgm:t>
        <a:bodyPr/>
        <a:lstStyle/>
        <a:p>
          <a:endParaRPr lang="el-GR"/>
        </a:p>
      </dgm:t>
    </dgm:pt>
    <dgm:pt modelId="{C9FB20D7-7BBC-4F6A-8521-D3B579B45B10}" type="pres">
      <dgm:prSet presAssocID="{97FD4913-B405-4B51-8F63-701408162DFE}" presName="hierChild2" presStyleCnt="0"/>
      <dgm:spPr/>
    </dgm:pt>
    <dgm:pt modelId="{F35F1B53-7C2C-4626-B790-B211E527AD2E}" type="pres">
      <dgm:prSet presAssocID="{80D62E96-C53C-49B6-A6B1-CF0FB6ACD394}" presName="Name37" presStyleLbl="parChTrans1D2" presStyleIdx="0" presStyleCnt="2"/>
      <dgm:spPr/>
      <dgm:t>
        <a:bodyPr/>
        <a:lstStyle/>
        <a:p>
          <a:endParaRPr lang="el-GR"/>
        </a:p>
      </dgm:t>
    </dgm:pt>
    <dgm:pt modelId="{4DEA782E-2671-4E35-AB92-E6E15B4C054D}" type="pres">
      <dgm:prSet presAssocID="{DDB0E18A-02DF-4F6A-9901-9F70E063555A}" presName="hierRoot2" presStyleCnt="0">
        <dgm:presLayoutVars>
          <dgm:hierBranch val="init"/>
        </dgm:presLayoutVars>
      </dgm:prSet>
      <dgm:spPr/>
    </dgm:pt>
    <dgm:pt modelId="{E8365A45-D23C-4983-B118-B938A2B4ED57}" type="pres">
      <dgm:prSet presAssocID="{DDB0E18A-02DF-4F6A-9901-9F70E063555A}" presName="rootComposite" presStyleCnt="0"/>
      <dgm:spPr/>
    </dgm:pt>
    <dgm:pt modelId="{7EF61C30-F0F3-4B2F-BE73-CC7186F36C77}" type="pres">
      <dgm:prSet presAssocID="{DDB0E18A-02DF-4F6A-9901-9F70E063555A}" presName="rootText" presStyleLbl="node2" presStyleIdx="0" presStyleCnt="2">
        <dgm:presLayoutVars>
          <dgm:chPref val="3"/>
        </dgm:presLayoutVars>
      </dgm:prSet>
      <dgm:spPr/>
      <dgm:t>
        <a:bodyPr/>
        <a:lstStyle/>
        <a:p>
          <a:endParaRPr lang="el-GR"/>
        </a:p>
      </dgm:t>
    </dgm:pt>
    <dgm:pt modelId="{51119757-B365-4058-97F3-2562904C848D}" type="pres">
      <dgm:prSet presAssocID="{DDB0E18A-02DF-4F6A-9901-9F70E063555A}" presName="rootConnector" presStyleLbl="node2" presStyleIdx="0" presStyleCnt="2"/>
      <dgm:spPr/>
      <dgm:t>
        <a:bodyPr/>
        <a:lstStyle/>
        <a:p>
          <a:endParaRPr lang="el-GR"/>
        </a:p>
      </dgm:t>
    </dgm:pt>
    <dgm:pt modelId="{D934BD85-1599-4FA2-A642-7CF0A290AFEC}" type="pres">
      <dgm:prSet presAssocID="{DDB0E18A-02DF-4F6A-9901-9F70E063555A}" presName="hierChild4" presStyleCnt="0"/>
      <dgm:spPr/>
    </dgm:pt>
    <dgm:pt modelId="{30B8A454-E4C6-40AC-8B15-43409B6E1A1E}" type="pres">
      <dgm:prSet presAssocID="{DDB0E18A-02DF-4F6A-9901-9F70E063555A}" presName="hierChild5" presStyleCnt="0"/>
      <dgm:spPr/>
    </dgm:pt>
    <dgm:pt modelId="{7B878363-8FDD-4A08-A49C-BF0A0E2E993E}" type="pres">
      <dgm:prSet presAssocID="{729111D3-9735-43B0-82C9-C99B9D511019}" presName="Name111" presStyleLbl="parChTrans1D3" presStyleIdx="0" presStyleCnt="4"/>
      <dgm:spPr/>
      <dgm:t>
        <a:bodyPr/>
        <a:lstStyle/>
        <a:p>
          <a:endParaRPr lang="el-GR"/>
        </a:p>
      </dgm:t>
    </dgm:pt>
    <dgm:pt modelId="{B2F581F3-E2A3-4B8F-A6ED-BE3CE258F947}" type="pres">
      <dgm:prSet presAssocID="{EA64CE4F-45DE-4341-A553-544FB6A9357F}" presName="hierRoot3" presStyleCnt="0">
        <dgm:presLayoutVars>
          <dgm:hierBranch val="init"/>
        </dgm:presLayoutVars>
      </dgm:prSet>
      <dgm:spPr/>
    </dgm:pt>
    <dgm:pt modelId="{D575D845-FE7C-42E6-BF31-A917AAFB2431}" type="pres">
      <dgm:prSet presAssocID="{EA64CE4F-45DE-4341-A553-544FB6A9357F}" presName="rootComposite3" presStyleCnt="0"/>
      <dgm:spPr/>
    </dgm:pt>
    <dgm:pt modelId="{E1A60BD9-B4D2-4307-956D-6B059D1C45AB}" type="pres">
      <dgm:prSet presAssocID="{EA64CE4F-45DE-4341-A553-544FB6A9357F}" presName="rootText3" presStyleLbl="asst2" presStyleIdx="0" presStyleCnt="4">
        <dgm:presLayoutVars>
          <dgm:chPref val="3"/>
        </dgm:presLayoutVars>
      </dgm:prSet>
      <dgm:spPr/>
      <dgm:t>
        <a:bodyPr/>
        <a:lstStyle/>
        <a:p>
          <a:endParaRPr lang="el-GR"/>
        </a:p>
      </dgm:t>
    </dgm:pt>
    <dgm:pt modelId="{32E4E03D-CB57-4923-8127-6EE937CE7CF2}" type="pres">
      <dgm:prSet presAssocID="{EA64CE4F-45DE-4341-A553-544FB6A9357F}" presName="rootConnector3" presStyleLbl="asst2" presStyleIdx="0" presStyleCnt="4"/>
      <dgm:spPr/>
      <dgm:t>
        <a:bodyPr/>
        <a:lstStyle/>
        <a:p>
          <a:endParaRPr lang="el-GR"/>
        </a:p>
      </dgm:t>
    </dgm:pt>
    <dgm:pt modelId="{66033F79-70AB-4C7D-99FF-E0DB42F159EE}" type="pres">
      <dgm:prSet presAssocID="{EA64CE4F-45DE-4341-A553-544FB6A9357F}" presName="hierChild6" presStyleCnt="0"/>
      <dgm:spPr/>
    </dgm:pt>
    <dgm:pt modelId="{8B740147-30CF-4DC8-B796-45DADE02B0F0}" type="pres">
      <dgm:prSet presAssocID="{EA64CE4F-45DE-4341-A553-544FB6A9357F}" presName="hierChild7" presStyleCnt="0"/>
      <dgm:spPr/>
    </dgm:pt>
    <dgm:pt modelId="{FD68E8C4-9B1E-4783-AA15-FD606AEA8767}" type="pres">
      <dgm:prSet presAssocID="{088337DA-051C-4950-AF08-5F40259DBF1C}" presName="Name111" presStyleLbl="parChTrans1D3" presStyleIdx="1" presStyleCnt="4"/>
      <dgm:spPr/>
      <dgm:t>
        <a:bodyPr/>
        <a:lstStyle/>
        <a:p>
          <a:endParaRPr lang="el-GR"/>
        </a:p>
      </dgm:t>
    </dgm:pt>
    <dgm:pt modelId="{2D142DED-5C79-4916-BC93-C1364379AB8F}" type="pres">
      <dgm:prSet presAssocID="{10B9BEDD-B6EB-4891-820C-068B5C8284A1}" presName="hierRoot3" presStyleCnt="0">
        <dgm:presLayoutVars>
          <dgm:hierBranch val="init"/>
        </dgm:presLayoutVars>
      </dgm:prSet>
      <dgm:spPr/>
    </dgm:pt>
    <dgm:pt modelId="{7B4C59DC-C806-4E7E-BF4D-A24831E0BE99}" type="pres">
      <dgm:prSet presAssocID="{10B9BEDD-B6EB-4891-820C-068B5C8284A1}" presName="rootComposite3" presStyleCnt="0"/>
      <dgm:spPr/>
    </dgm:pt>
    <dgm:pt modelId="{63B625A4-C4DC-4E74-BC35-9EEEFD6718D7}" type="pres">
      <dgm:prSet presAssocID="{10B9BEDD-B6EB-4891-820C-068B5C8284A1}" presName="rootText3" presStyleLbl="asst2" presStyleIdx="1" presStyleCnt="4">
        <dgm:presLayoutVars>
          <dgm:chPref val="3"/>
        </dgm:presLayoutVars>
      </dgm:prSet>
      <dgm:spPr/>
      <dgm:t>
        <a:bodyPr/>
        <a:lstStyle/>
        <a:p>
          <a:endParaRPr lang="el-GR"/>
        </a:p>
      </dgm:t>
    </dgm:pt>
    <dgm:pt modelId="{2081D466-B68B-472B-9867-E4B12E0D1198}" type="pres">
      <dgm:prSet presAssocID="{10B9BEDD-B6EB-4891-820C-068B5C8284A1}" presName="rootConnector3" presStyleLbl="asst2" presStyleIdx="1" presStyleCnt="4"/>
      <dgm:spPr/>
      <dgm:t>
        <a:bodyPr/>
        <a:lstStyle/>
        <a:p>
          <a:endParaRPr lang="el-GR"/>
        </a:p>
      </dgm:t>
    </dgm:pt>
    <dgm:pt modelId="{17F189AE-BA22-4E8E-8FCB-35578F5A0955}" type="pres">
      <dgm:prSet presAssocID="{10B9BEDD-B6EB-4891-820C-068B5C8284A1}" presName="hierChild6" presStyleCnt="0"/>
      <dgm:spPr/>
    </dgm:pt>
    <dgm:pt modelId="{C79B5018-55D4-4D93-BA5D-0EC6054240AA}" type="pres">
      <dgm:prSet presAssocID="{10B9BEDD-B6EB-4891-820C-068B5C8284A1}" presName="hierChild7" presStyleCnt="0"/>
      <dgm:spPr/>
    </dgm:pt>
    <dgm:pt modelId="{10BC6385-15F4-409E-9AA3-893D36E45C99}" type="pres">
      <dgm:prSet presAssocID="{90B91B52-B32C-4F2E-9B78-F3CAE8B17DF1}" presName="Name37" presStyleLbl="parChTrans1D2" presStyleIdx="1" presStyleCnt="2"/>
      <dgm:spPr/>
      <dgm:t>
        <a:bodyPr/>
        <a:lstStyle/>
        <a:p>
          <a:endParaRPr lang="el-GR"/>
        </a:p>
      </dgm:t>
    </dgm:pt>
    <dgm:pt modelId="{59F18AF0-010F-4463-9FA3-05792E17D1AF}" type="pres">
      <dgm:prSet presAssocID="{99AE77DC-C5EB-43ED-A13D-A719B1B6E673}" presName="hierRoot2" presStyleCnt="0">
        <dgm:presLayoutVars>
          <dgm:hierBranch val="init"/>
        </dgm:presLayoutVars>
      </dgm:prSet>
      <dgm:spPr/>
    </dgm:pt>
    <dgm:pt modelId="{6CA9E17F-0D97-48B4-97F8-A02E2C8F372E}" type="pres">
      <dgm:prSet presAssocID="{99AE77DC-C5EB-43ED-A13D-A719B1B6E673}" presName="rootComposite" presStyleCnt="0"/>
      <dgm:spPr/>
    </dgm:pt>
    <dgm:pt modelId="{23FEF90E-520B-4A31-88E5-E157A542048E}" type="pres">
      <dgm:prSet presAssocID="{99AE77DC-C5EB-43ED-A13D-A719B1B6E673}" presName="rootText" presStyleLbl="node2" presStyleIdx="1" presStyleCnt="2">
        <dgm:presLayoutVars>
          <dgm:chPref val="3"/>
        </dgm:presLayoutVars>
      </dgm:prSet>
      <dgm:spPr/>
      <dgm:t>
        <a:bodyPr/>
        <a:lstStyle/>
        <a:p>
          <a:endParaRPr lang="el-GR"/>
        </a:p>
      </dgm:t>
    </dgm:pt>
    <dgm:pt modelId="{41CFE2B3-9445-485F-980E-5C2F2567E707}" type="pres">
      <dgm:prSet presAssocID="{99AE77DC-C5EB-43ED-A13D-A719B1B6E673}" presName="rootConnector" presStyleLbl="node2" presStyleIdx="1" presStyleCnt="2"/>
      <dgm:spPr/>
      <dgm:t>
        <a:bodyPr/>
        <a:lstStyle/>
        <a:p>
          <a:endParaRPr lang="el-GR"/>
        </a:p>
      </dgm:t>
    </dgm:pt>
    <dgm:pt modelId="{600817F2-BD2A-4580-8183-F763321009B9}" type="pres">
      <dgm:prSet presAssocID="{99AE77DC-C5EB-43ED-A13D-A719B1B6E673}" presName="hierChild4" presStyleCnt="0"/>
      <dgm:spPr/>
    </dgm:pt>
    <dgm:pt modelId="{7A6185B1-F31B-49D7-B722-5136DCA97267}" type="pres">
      <dgm:prSet presAssocID="{99AE77DC-C5EB-43ED-A13D-A719B1B6E673}" presName="hierChild5" presStyleCnt="0"/>
      <dgm:spPr/>
    </dgm:pt>
    <dgm:pt modelId="{1CAFF92F-7006-4367-8721-538150D4111F}" type="pres">
      <dgm:prSet presAssocID="{97BDED9F-6A7B-4C66-9884-337F7CA64B17}" presName="Name111" presStyleLbl="parChTrans1D3" presStyleIdx="2" presStyleCnt="4"/>
      <dgm:spPr/>
      <dgm:t>
        <a:bodyPr/>
        <a:lstStyle/>
        <a:p>
          <a:endParaRPr lang="el-GR"/>
        </a:p>
      </dgm:t>
    </dgm:pt>
    <dgm:pt modelId="{FD15E96D-E87E-4F55-B83F-B2527239AE15}" type="pres">
      <dgm:prSet presAssocID="{398B8926-E04C-4E02-9B19-19A7C27BC621}" presName="hierRoot3" presStyleCnt="0">
        <dgm:presLayoutVars>
          <dgm:hierBranch val="init"/>
        </dgm:presLayoutVars>
      </dgm:prSet>
      <dgm:spPr/>
    </dgm:pt>
    <dgm:pt modelId="{B8288093-8EF8-42C1-98E0-1AF769F6383A}" type="pres">
      <dgm:prSet presAssocID="{398B8926-E04C-4E02-9B19-19A7C27BC621}" presName="rootComposite3" presStyleCnt="0"/>
      <dgm:spPr/>
    </dgm:pt>
    <dgm:pt modelId="{6B9B47F3-E4F3-47C2-A74F-AFCDAF27D04A}" type="pres">
      <dgm:prSet presAssocID="{398B8926-E04C-4E02-9B19-19A7C27BC621}" presName="rootText3" presStyleLbl="asst2" presStyleIdx="2" presStyleCnt="4">
        <dgm:presLayoutVars>
          <dgm:chPref val="3"/>
        </dgm:presLayoutVars>
      </dgm:prSet>
      <dgm:spPr/>
      <dgm:t>
        <a:bodyPr/>
        <a:lstStyle/>
        <a:p>
          <a:endParaRPr lang="el-GR"/>
        </a:p>
      </dgm:t>
    </dgm:pt>
    <dgm:pt modelId="{40C76B2C-31CC-41D0-A39A-EE5BF8ACE387}" type="pres">
      <dgm:prSet presAssocID="{398B8926-E04C-4E02-9B19-19A7C27BC621}" presName="rootConnector3" presStyleLbl="asst2" presStyleIdx="2" presStyleCnt="4"/>
      <dgm:spPr/>
      <dgm:t>
        <a:bodyPr/>
        <a:lstStyle/>
        <a:p>
          <a:endParaRPr lang="el-GR"/>
        </a:p>
      </dgm:t>
    </dgm:pt>
    <dgm:pt modelId="{3BD5311C-796C-4C26-A726-5C72E4B764F0}" type="pres">
      <dgm:prSet presAssocID="{398B8926-E04C-4E02-9B19-19A7C27BC621}" presName="hierChild6" presStyleCnt="0"/>
      <dgm:spPr/>
    </dgm:pt>
    <dgm:pt modelId="{A6F2AB93-FDF2-4C88-A4A7-12C6E7A66C9A}" type="pres">
      <dgm:prSet presAssocID="{398B8926-E04C-4E02-9B19-19A7C27BC621}" presName="hierChild7" presStyleCnt="0"/>
      <dgm:spPr/>
    </dgm:pt>
    <dgm:pt modelId="{E51B6A39-51E6-4D18-9B30-963E1D20B8EB}" type="pres">
      <dgm:prSet presAssocID="{FA692935-3BC7-487B-9839-1B0CC1A9AC0D}" presName="Name111" presStyleLbl="parChTrans1D3" presStyleIdx="3" presStyleCnt="4"/>
      <dgm:spPr/>
      <dgm:t>
        <a:bodyPr/>
        <a:lstStyle/>
        <a:p>
          <a:endParaRPr lang="el-GR"/>
        </a:p>
      </dgm:t>
    </dgm:pt>
    <dgm:pt modelId="{7DBC48D1-4F8B-49B0-A33E-D2317D78C649}" type="pres">
      <dgm:prSet presAssocID="{2A06D0F3-41A2-4C0A-96E4-5E996EA2D5C7}" presName="hierRoot3" presStyleCnt="0">
        <dgm:presLayoutVars>
          <dgm:hierBranch val="init"/>
        </dgm:presLayoutVars>
      </dgm:prSet>
      <dgm:spPr/>
    </dgm:pt>
    <dgm:pt modelId="{6D50F397-5F23-4E03-B1F1-2CDABC70B502}" type="pres">
      <dgm:prSet presAssocID="{2A06D0F3-41A2-4C0A-96E4-5E996EA2D5C7}" presName="rootComposite3" presStyleCnt="0"/>
      <dgm:spPr/>
    </dgm:pt>
    <dgm:pt modelId="{FD25F54D-392C-4ADE-8BF1-5CD32CFAB167}" type="pres">
      <dgm:prSet presAssocID="{2A06D0F3-41A2-4C0A-96E4-5E996EA2D5C7}" presName="rootText3" presStyleLbl="asst2" presStyleIdx="3" presStyleCnt="4">
        <dgm:presLayoutVars>
          <dgm:chPref val="3"/>
        </dgm:presLayoutVars>
      </dgm:prSet>
      <dgm:spPr/>
      <dgm:t>
        <a:bodyPr/>
        <a:lstStyle/>
        <a:p>
          <a:endParaRPr lang="el-GR"/>
        </a:p>
      </dgm:t>
    </dgm:pt>
    <dgm:pt modelId="{A42C2207-13B3-4706-974A-0FA059B664B9}" type="pres">
      <dgm:prSet presAssocID="{2A06D0F3-41A2-4C0A-96E4-5E996EA2D5C7}" presName="rootConnector3" presStyleLbl="asst2" presStyleIdx="3" presStyleCnt="4"/>
      <dgm:spPr/>
      <dgm:t>
        <a:bodyPr/>
        <a:lstStyle/>
        <a:p>
          <a:endParaRPr lang="el-GR"/>
        </a:p>
      </dgm:t>
    </dgm:pt>
    <dgm:pt modelId="{01DE43E1-8C0E-4950-968B-E1759BFDFCDC}" type="pres">
      <dgm:prSet presAssocID="{2A06D0F3-41A2-4C0A-96E4-5E996EA2D5C7}" presName="hierChild6" presStyleCnt="0"/>
      <dgm:spPr/>
    </dgm:pt>
    <dgm:pt modelId="{3A141BD9-CE3F-49E9-95AE-8083C00FBDF9}" type="pres">
      <dgm:prSet presAssocID="{2A06D0F3-41A2-4C0A-96E4-5E996EA2D5C7}" presName="hierChild7" presStyleCnt="0"/>
      <dgm:spPr/>
    </dgm:pt>
    <dgm:pt modelId="{088A2475-32F7-49A8-8116-6207E86E7DD2}" type="pres">
      <dgm:prSet presAssocID="{97FD4913-B405-4B51-8F63-701408162DFE}" presName="hierChild3" presStyleCnt="0"/>
      <dgm:spPr/>
    </dgm:pt>
    <dgm:pt modelId="{F333275F-2615-4A35-99B2-50C00B2AE714}" type="pres">
      <dgm:prSet presAssocID="{B9055B13-E179-4762-8E0A-5145B341DA1B}" presName="hierRoot1" presStyleCnt="0">
        <dgm:presLayoutVars>
          <dgm:hierBranch val="init"/>
        </dgm:presLayoutVars>
      </dgm:prSet>
      <dgm:spPr/>
    </dgm:pt>
    <dgm:pt modelId="{AC82ADF3-C290-43B2-A81F-DC727C4D192B}" type="pres">
      <dgm:prSet presAssocID="{B9055B13-E179-4762-8E0A-5145B341DA1B}" presName="rootComposite1" presStyleCnt="0"/>
      <dgm:spPr/>
    </dgm:pt>
    <dgm:pt modelId="{CA52687D-D184-4450-94AC-6659D7C95DFE}" type="pres">
      <dgm:prSet presAssocID="{B9055B13-E179-4762-8E0A-5145B341DA1B}" presName="rootText1" presStyleLbl="node0" presStyleIdx="1" presStyleCnt="2" custScaleX="101040" custScaleY="98033" custLinFactNeighborX="-47019" custLinFactNeighborY="4031">
        <dgm:presLayoutVars>
          <dgm:chPref val="3"/>
        </dgm:presLayoutVars>
      </dgm:prSet>
      <dgm:spPr/>
      <dgm:t>
        <a:bodyPr/>
        <a:lstStyle/>
        <a:p>
          <a:endParaRPr lang="el-GR"/>
        </a:p>
      </dgm:t>
    </dgm:pt>
    <dgm:pt modelId="{E5BEEE7F-9C45-4E6C-B3A6-B0C23B9C8BE2}" type="pres">
      <dgm:prSet presAssocID="{B9055B13-E179-4762-8E0A-5145B341DA1B}" presName="rootConnector1" presStyleLbl="node1" presStyleIdx="0" presStyleCnt="0"/>
      <dgm:spPr/>
      <dgm:t>
        <a:bodyPr/>
        <a:lstStyle/>
        <a:p>
          <a:endParaRPr lang="el-GR"/>
        </a:p>
      </dgm:t>
    </dgm:pt>
    <dgm:pt modelId="{1649F53D-4A81-40D8-94FA-8A93BCC97225}" type="pres">
      <dgm:prSet presAssocID="{B9055B13-E179-4762-8E0A-5145B341DA1B}" presName="hierChild2" presStyleCnt="0"/>
      <dgm:spPr/>
    </dgm:pt>
    <dgm:pt modelId="{FE17FB08-4375-4DF5-9767-D73CA14C2530}" type="pres">
      <dgm:prSet presAssocID="{B9055B13-E179-4762-8E0A-5145B341DA1B}" presName="hierChild3" presStyleCnt="0"/>
      <dgm:spPr/>
    </dgm:pt>
  </dgm:ptLst>
  <dgm:cxnLst>
    <dgm:cxn modelId="{13134688-85E2-4CDF-920B-A76E70147678}" srcId="{DDB0E18A-02DF-4F6A-9901-9F70E063555A}" destId="{EA64CE4F-45DE-4341-A553-544FB6A9357F}" srcOrd="0" destOrd="0" parTransId="{729111D3-9735-43B0-82C9-C99B9D511019}" sibTransId="{CAA17F08-7FF8-448C-A18F-ED8FE2F82CE5}"/>
    <dgm:cxn modelId="{CA30D42A-12A6-4300-A162-3A00D8738730}" type="presOf" srcId="{90B91B52-B32C-4F2E-9B78-F3CAE8B17DF1}" destId="{10BC6385-15F4-409E-9AA3-893D36E45C99}" srcOrd="0" destOrd="0" presId="urn:microsoft.com/office/officeart/2005/8/layout/orgChart1"/>
    <dgm:cxn modelId="{D214C2B1-AA1D-4341-96E0-EFCFD67E5C5E}" type="presOf" srcId="{398B8926-E04C-4E02-9B19-19A7C27BC621}" destId="{40C76B2C-31CC-41D0-A39A-EE5BF8ACE387}" srcOrd="1" destOrd="0" presId="urn:microsoft.com/office/officeart/2005/8/layout/orgChart1"/>
    <dgm:cxn modelId="{42899DF0-862C-40CF-93CE-189E26D085C3}" srcId="{97FD4913-B405-4B51-8F63-701408162DFE}" destId="{99AE77DC-C5EB-43ED-A13D-A719B1B6E673}" srcOrd="1" destOrd="0" parTransId="{90B91B52-B32C-4F2E-9B78-F3CAE8B17DF1}" sibTransId="{7B2A3B0F-12AF-4E3B-8F06-9763D27B1699}"/>
    <dgm:cxn modelId="{ED58503E-5B9C-4BD0-8B73-171DB239D5D7}" type="presOf" srcId="{97FD4913-B405-4B51-8F63-701408162DFE}" destId="{075313EA-476B-409D-B181-508D793DAA07}" srcOrd="0" destOrd="0" presId="urn:microsoft.com/office/officeart/2005/8/layout/orgChart1"/>
    <dgm:cxn modelId="{8A4552CD-384B-4960-BABD-C83A337CBE11}" type="presOf" srcId="{B9055B13-E179-4762-8E0A-5145B341DA1B}" destId="{CA52687D-D184-4450-94AC-6659D7C95DFE}" srcOrd="0" destOrd="0" presId="urn:microsoft.com/office/officeart/2005/8/layout/orgChart1"/>
    <dgm:cxn modelId="{CBEBA847-6CE7-4DEF-8876-BBAE9A5F3BF4}" type="presOf" srcId="{500E569D-0A26-4C06-88C3-5E3E5BD5014F}" destId="{835E13DB-965D-489F-97BF-04FCC05B5338}" srcOrd="0" destOrd="0" presId="urn:microsoft.com/office/officeart/2005/8/layout/orgChart1"/>
    <dgm:cxn modelId="{7BA5F1A5-1BCD-4B44-B4AF-42E621F5E3FB}" type="presOf" srcId="{99AE77DC-C5EB-43ED-A13D-A719B1B6E673}" destId="{41CFE2B3-9445-485F-980E-5C2F2567E707}" srcOrd="1" destOrd="0" presId="urn:microsoft.com/office/officeart/2005/8/layout/orgChart1"/>
    <dgm:cxn modelId="{0D59CA17-F257-4A8B-B82E-493300CCFBC3}" srcId="{DDB0E18A-02DF-4F6A-9901-9F70E063555A}" destId="{10B9BEDD-B6EB-4891-820C-068B5C8284A1}" srcOrd="1" destOrd="0" parTransId="{088337DA-051C-4950-AF08-5F40259DBF1C}" sibTransId="{E425C917-4313-4B61-85BC-995E9719A535}"/>
    <dgm:cxn modelId="{660180A0-12F3-4C5A-9FB9-E142BE4B4C89}" type="presOf" srcId="{97BDED9F-6A7B-4C66-9884-337F7CA64B17}" destId="{1CAFF92F-7006-4367-8721-538150D4111F}" srcOrd="0" destOrd="0" presId="urn:microsoft.com/office/officeart/2005/8/layout/orgChart1"/>
    <dgm:cxn modelId="{7140A64D-A91C-4A10-9784-C5118CECDFB3}" type="presOf" srcId="{DDB0E18A-02DF-4F6A-9901-9F70E063555A}" destId="{51119757-B365-4058-97F3-2562904C848D}" srcOrd="1" destOrd="0" presId="urn:microsoft.com/office/officeart/2005/8/layout/orgChart1"/>
    <dgm:cxn modelId="{7CBD8BB0-1E1E-4D18-A48F-02C3BA10C939}" type="presOf" srcId="{398B8926-E04C-4E02-9B19-19A7C27BC621}" destId="{6B9B47F3-E4F3-47C2-A74F-AFCDAF27D04A}" srcOrd="0" destOrd="0" presId="urn:microsoft.com/office/officeart/2005/8/layout/orgChart1"/>
    <dgm:cxn modelId="{C491F2B8-71F8-4728-8088-B1A0B94FDBB2}" type="presOf" srcId="{EA64CE4F-45DE-4341-A553-544FB6A9357F}" destId="{E1A60BD9-B4D2-4307-956D-6B059D1C45AB}" srcOrd="0" destOrd="0" presId="urn:microsoft.com/office/officeart/2005/8/layout/orgChart1"/>
    <dgm:cxn modelId="{0279355A-323D-424B-8E3D-71F61329EB85}" type="presOf" srcId="{10B9BEDD-B6EB-4891-820C-068B5C8284A1}" destId="{63B625A4-C4DC-4E74-BC35-9EEEFD6718D7}" srcOrd="0" destOrd="0" presId="urn:microsoft.com/office/officeart/2005/8/layout/orgChart1"/>
    <dgm:cxn modelId="{56492BE1-75A3-4160-BEB1-4B98FCC3E988}" srcId="{500E569D-0A26-4C06-88C3-5E3E5BD5014F}" destId="{97FD4913-B405-4B51-8F63-701408162DFE}" srcOrd="0" destOrd="0" parTransId="{3CD228D5-D25D-4962-9F27-2258D07D811E}" sibTransId="{6AB794DD-07CD-4AA7-B8E7-9885C9FC0BCB}"/>
    <dgm:cxn modelId="{EA474CB4-4E2B-46A0-8A15-54B60CF5A04E}" type="presOf" srcId="{99AE77DC-C5EB-43ED-A13D-A719B1B6E673}" destId="{23FEF90E-520B-4A31-88E5-E157A542048E}" srcOrd="0" destOrd="0" presId="urn:microsoft.com/office/officeart/2005/8/layout/orgChart1"/>
    <dgm:cxn modelId="{54963C7B-1DED-4897-BA66-CAAA88E5C3C5}" type="presOf" srcId="{088337DA-051C-4950-AF08-5F40259DBF1C}" destId="{FD68E8C4-9B1E-4783-AA15-FD606AEA8767}" srcOrd="0" destOrd="0" presId="urn:microsoft.com/office/officeart/2005/8/layout/orgChart1"/>
    <dgm:cxn modelId="{30C2D2F1-AF16-4E2A-83D3-6DD13756EF35}" type="presOf" srcId="{B9055B13-E179-4762-8E0A-5145B341DA1B}" destId="{E5BEEE7F-9C45-4E6C-B3A6-B0C23B9C8BE2}" srcOrd="1" destOrd="0" presId="urn:microsoft.com/office/officeart/2005/8/layout/orgChart1"/>
    <dgm:cxn modelId="{9B65E889-1B46-4FB5-AEB8-94971825B644}" srcId="{99AE77DC-C5EB-43ED-A13D-A719B1B6E673}" destId="{398B8926-E04C-4E02-9B19-19A7C27BC621}" srcOrd="0" destOrd="0" parTransId="{97BDED9F-6A7B-4C66-9884-337F7CA64B17}" sibTransId="{7023EC0F-E6DB-43F9-AA40-0AD59E698D8A}"/>
    <dgm:cxn modelId="{14E6C2C3-044B-4704-B51E-155A94FA7EA9}" type="presOf" srcId="{FA692935-3BC7-487B-9839-1B0CC1A9AC0D}" destId="{E51B6A39-51E6-4D18-9B30-963E1D20B8EB}" srcOrd="0" destOrd="0" presId="urn:microsoft.com/office/officeart/2005/8/layout/orgChart1"/>
    <dgm:cxn modelId="{3D5E6A71-C21C-4A84-8B5E-A375312B650E}" type="presOf" srcId="{97FD4913-B405-4B51-8F63-701408162DFE}" destId="{94127748-4C5F-4BDB-8102-D48FD76E642B}" srcOrd="1" destOrd="0" presId="urn:microsoft.com/office/officeart/2005/8/layout/orgChart1"/>
    <dgm:cxn modelId="{94D32992-8C6C-46DB-A827-A7165E9F58CD}" srcId="{500E569D-0A26-4C06-88C3-5E3E5BD5014F}" destId="{B9055B13-E179-4762-8E0A-5145B341DA1B}" srcOrd="1" destOrd="0" parTransId="{7DB59DBF-9202-4C14-89D1-0E5FC8314392}" sibTransId="{6E29AF98-3A87-44ED-9E6C-7F76E5C01321}"/>
    <dgm:cxn modelId="{FAF53988-3DFA-4221-BD57-7C608A0DE49E}" type="presOf" srcId="{10B9BEDD-B6EB-4891-820C-068B5C8284A1}" destId="{2081D466-B68B-472B-9867-E4B12E0D1198}" srcOrd="1" destOrd="0" presId="urn:microsoft.com/office/officeart/2005/8/layout/orgChart1"/>
    <dgm:cxn modelId="{AD699B18-48C4-46A4-8282-9485E69F2C00}" srcId="{99AE77DC-C5EB-43ED-A13D-A719B1B6E673}" destId="{2A06D0F3-41A2-4C0A-96E4-5E996EA2D5C7}" srcOrd="1" destOrd="0" parTransId="{FA692935-3BC7-487B-9839-1B0CC1A9AC0D}" sibTransId="{2EE480D7-471F-4D63-A3CA-3B75974F0B3E}"/>
    <dgm:cxn modelId="{6E5A3828-FCBA-4473-B4E2-EFE835C80092}" type="presOf" srcId="{DDB0E18A-02DF-4F6A-9901-9F70E063555A}" destId="{7EF61C30-F0F3-4B2F-BE73-CC7186F36C77}" srcOrd="0" destOrd="0" presId="urn:microsoft.com/office/officeart/2005/8/layout/orgChart1"/>
    <dgm:cxn modelId="{127210AC-B026-4DAF-BEEB-5B8CE98619A0}" type="presOf" srcId="{729111D3-9735-43B0-82C9-C99B9D511019}" destId="{7B878363-8FDD-4A08-A49C-BF0A0E2E993E}" srcOrd="0" destOrd="0" presId="urn:microsoft.com/office/officeart/2005/8/layout/orgChart1"/>
    <dgm:cxn modelId="{4FAA70EF-546F-4CD4-8D03-AD179B9200F1}" type="presOf" srcId="{80D62E96-C53C-49B6-A6B1-CF0FB6ACD394}" destId="{F35F1B53-7C2C-4626-B790-B211E527AD2E}" srcOrd="0" destOrd="0" presId="urn:microsoft.com/office/officeart/2005/8/layout/orgChart1"/>
    <dgm:cxn modelId="{30065398-FFEF-435D-A96B-D3DDC0FBC5D8}" type="presOf" srcId="{2A06D0F3-41A2-4C0A-96E4-5E996EA2D5C7}" destId="{A42C2207-13B3-4706-974A-0FA059B664B9}" srcOrd="1" destOrd="0" presId="urn:microsoft.com/office/officeart/2005/8/layout/orgChart1"/>
    <dgm:cxn modelId="{0A110710-A078-464A-8DE8-9AE533B9B817}" srcId="{97FD4913-B405-4B51-8F63-701408162DFE}" destId="{DDB0E18A-02DF-4F6A-9901-9F70E063555A}" srcOrd="0" destOrd="0" parTransId="{80D62E96-C53C-49B6-A6B1-CF0FB6ACD394}" sibTransId="{7FACA771-BAE6-4F0B-BBB2-4543A99DE789}"/>
    <dgm:cxn modelId="{0EECF45D-A2D7-4772-AF5E-8B64E99BB9D3}" type="presOf" srcId="{EA64CE4F-45DE-4341-A553-544FB6A9357F}" destId="{32E4E03D-CB57-4923-8127-6EE937CE7CF2}" srcOrd="1" destOrd="0" presId="urn:microsoft.com/office/officeart/2005/8/layout/orgChart1"/>
    <dgm:cxn modelId="{9A218033-B977-46FA-A2D3-7054C7EEFBC9}" type="presOf" srcId="{2A06D0F3-41A2-4C0A-96E4-5E996EA2D5C7}" destId="{FD25F54D-392C-4ADE-8BF1-5CD32CFAB167}" srcOrd="0" destOrd="0" presId="urn:microsoft.com/office/officeart/2005/8/layout/orgChart1"/>
    <dgm:cxn modelId="{FECDBA04-17EF-4F9C-BECD-DA3A85679FAA}" type="presParOf" srcId="{835E13DB-965D-489F-97BF-04FCC05B5338}" destId="{069DDC47-37C2-48C5-9343-010B941F76EB}" srcOrd="0" destOrd="0" presId="urn:microsoft.com/office/officeart/2005/8/layout/orgChart1"/>
    <dgm:cxn modelId="{6C6D93B2-8040-49B0-9355-7F9075BAB442}" type="presParOf" srcId="{069DDC47-37C2-48C5-9343-010B941F76EB}" destId="{2EB5BB6D-6206-451C-B837-8E6C77A0740A}" srcOrd="0" destOrd="0" presId="urn:microsoft.com/office/officeart/2005/8/layout/orgChart1"/>
    <dgm:cxn modelId="{3920443F-B67C-4D4C-AD8B-17834C85F3C0}" type="presParOf" srcId="{2EB5BB6D-6206-451C-B837-8E6C77A0740A}" destId="{075313EA-476B-409D-B181-508D793DAA07}" srcOrd="0" destOrd="0" presId="urn:microsoft.com/office/officeart/2005/8/layout/orgChart1"/>
    <dgm:cxn modelId="{42BFEF0F-FB76-4EE9-AA32-DAE4B11D188F}" type="presParOf" srcId="{2EB5BB6D-6206-451C-B837-8E6C77A0740A}" destId="{94127748-4C5F-4BDB-8102-D48FD76E642B}" srcOrd="1" destOrd="0" presId="urn:microsoft.com/office/officeart/2005/8/layout/orgChart1"/>
    <dgm:cxn modelId="{06972115-E38B-47FB-B0AB-9B3B4B4E9D5B}" type="presParOf" srcId="{069DDC47-37C2-48C5-9343-010B941F76EB}" destId="{C9FB20D7-7BBC-4F6A-8521-D3B579B45B10}" srcOrd="1" destOrd="0" presId="urn:microsoft.com/office/officeart/2005/8/layout/orgChart1"/>
    <dgm:cxn modelId="{AE92E46F-91C8-4F95-9172-C00B03C5A62A}" type="presParOf" srcId="{C9FB20D7-7BBC-4F6A-8521-D3B579B45B10}" destId="{F35F1B53-7C2C-4626-B790-B211E527AD2E}" srcOrd="0" destOrd="0" presId="urn:microsoft.com/office/officeart/2005/8/layout/orgChart1"/>
    <dgm:cxn modelId="{C9123AEB-858A-49A8-88A1-6FCFDED1BDCB}" type="presParOf" srcId="{C9FB20D7-7BBC-4F6A-8521-D3B579B45B10}" destId="{4DEA782E-2671-4E35-AB92-E6E15B4C054D}" srcOrd="1" destOrd="0" presId="urn:microsoft.com/office/officeart/2005/8/layout/orgChart1"/>
    <dgm:cxn modelId="{EB59133E-19AB-49A4-8087-522B57A42C5F}" type="presParOf" srcId="{4DEA782E-2671-4E35-AB92-E6E15B4C054D}" destId="{E8365A45-D23C-4983-B118-B938A2B4ED57}" srcOrd="0" destOrd="0" presId="urn:microsoft.com/office/officeart/2005/8/layout/orgChart1"/>
    <dgm:cxn modelId="{179A709D-AB4A-4A19-9034-395AB767483F}" type="presParOf" srcId="{E8365A45-D23C-4983-B118-B938A2B4ED57}" destId="{7EF61C30-F0F3-4B2F-BE73-CC7186F36C77}" srcOrd="0" destOrd="0" presId="urn:microsoft.com/office/officeart/2005/8/layout/orgChart1"/>
    <dgm:cxn modelId="{40288FB3-0320-4149-9E87-442A01BDACA8}" type="presParOf" srcId="{E8365A45-D23C-4983-B118-B938A2B4ED57}" destId="{51119757-B365-4058-97F3-2562904C848D}" srcOrd="1" destOrd="0" presId="urn:microsoft.com/office/officeart/2005/8/layout/orgChart1"/>
    <dgm:cxn modelId="{AF8CB5DF-8F68-45E6-A582-9E1CF10C8D47}" type="presParOf" srcId="{4DEA782E-2671-4E35-AB92-E6E15B4C054D}" destId="{D934BD85-1599-4FA2-A642-7CF0A290AFEC}" srcOrd="1" destOrd="0" presId="urn:microsoft.com/office/officeart/2005/8/layout/orgChart1"/>
    <dgm:cxn modelId="{011A6B48-72BC-41BA-85FA-D6D37A2803B9}" type="presParOf" srcId="{4DEA782E-2671-4E35-AB92-E6E15B4C054D}" destId="{30B8A454-E4C6-40AC-8B15-43409B6E1A1E}" srcOrd="2" destOrd="0" presId="urn:microsoft.com/office/officeart/2005/8/layout/orgChart1"/>
    <dgm:cxn modelId="{1CD0DC53-6B00-486E-8938-DBE16028C544}" type="presParOf" srcId="{30B8A454-E4C6-40AC-8B15-43409B6E1A1E}" destId="{7B878363-8FDD-4A08-A49C-BF0A0E2E993E}" srcOrd="0" destOrd="0" presId="urn:microsoft.com/office/officeart/2005/8/layout/orgChart1"/>
    <dgm:cxn modelId="{1E7EB775-D2F0-4EC4-80FB-77671507266E}" type="presParOf" srcId="{30B8A454-E4C6-40AC-8B15-43409B6E1A1E}" destId="{B2F581F3-E2A3-4B8F-A6ED-BE3CE258F947}" srcOrd="1" destOrd="0" presId="urn:microsoft.com/office/officeart/2005/8/layout/orgChart1"/>
    <dgm:cxn modelId="{42DC6E77-6EC3-4AFC-8E5F-10B7A2918EC3}" type="presParOf" srcId="{B2F581F3-E2A3-4B8F-A6ED-BE3CE258F947}" destId="{D575D845-FE7C-42E6-BF31-A917AAFB2431}" srcOrd="0" destOrd="0" presId="urn:microsoft.com/office/officeart/2005/8/layout/orgChart1"/>
    <dgm:cxn modelId="{A7F6F437-1867-4A76-8CAD-AC0B0BBD712E}" type="presParOf" srcId="{D575D845-FE7C-42E6-BF31-A917AAFB2431}" destId="{E1A60BD9-B4D2-4307-956D-6B059D1C45AB}" srcOrd="0" destOrd="0" presId="urn:microsoft.com/office/officeart/2005/8/layout/orgChart1"/>
    <dgm:cxn modelId="{A504C260-357B-4A3F-9784-A5E057D50FA2}" type="presParOf" srcId="{D575D845-FE7C-42E6-BF31-A917AAFB2431}" destId="{32E4E03D-CB57-4923-8127-6EE937CE7CF2}" srcOrd="1" destOrd="0" presId="urn:microsoft.com/office/officeart/2005/8/layout/orgChart1"/>
    <dgm:cxn modelId="{05C3C974-280D-4756-A9E5-1A5B47B5C9C8}" type="presParOf" srcId="{B2F581F3-E2A3-4B8F-A6ED-BE3CE258F947}" destId="{66033F79-70AB-4C7D-99FF-E0DB42F159EE}" srcOrd="1" destOrd="0" presId="urn:microsoft.com/office/officeart/2005/8/layout/orgChart1"/>
    <dgm:cxn modelId="{74DAD72A-298C-45EF-B230-3E450DABCE5E}" type="presParOf" srcId="{B2F581F3-E2A3-4B8F-A6ED-BE3CE258F947}" destId="{8B740147-30CF-4DC8-B796-45DADE02B0F0}" srcOrd="2" destOrd="0" presId="urn:microsoft.com/office/officeart/2005/8/layout/orgChart1"/>
    <dgm:cxn modelId="{443926BD-EB91-487C-B726-7A97FBCA47B7}" type="presParOf" srcId="{30B8A454-E4C6-40AC-8B15-43409B6E1A1E}" destId="{FD68E8C4-9B1E-4783-AA15-FD606AEA8767}" srcOrd="2" destOrd="0" presId="urn:microsoft.com/office/officeart/2005/8/layout/orgChart1"/>
    <dgm:cxn modelId="{16C5E03D-EC7E-4B68-9E4A-7F4D754B4057}" type="presParOf" srcId="{30B8A454-E4C6-40AC-8B15-43409B6E1A1E}" destId="{2D142DED-5C79-4916-BC93-C1364379AB8F}" srcOrd="3" destOrd="0" presId="urn:microsoft.com/office/officeart/2005/8/layout/orgChart1"/>
    <dgm:cxn modelId="{D793307A-567B-442B-8CF1-EE951B549692}" type="presParOf" srcId="{2D142DED-5C79-4916-BC93-C1364379AB8F}" destId="{7B4C59DC-C806-4E7E-BF4D-A24831E0BE99}" srcOrd="0" destOrd="0" presId="urn:microsoft.com/office/officeart/2005/8/layout/orgChart1"/>
    <dgm:cxn modelId="{915305E4-9983-45AB-8B0D-15857B380B81}" type="presParOf" srcId="{7B4C59DC-C806-4E7E-BF4D-A24831E0BE99}" destId="{63B625A4-C4DC-4E74-BC35-9EEEFD6718D7}" srcOrd="0" destOrd="0" presId="urn:microsoft.com/office/officeart/2005/8/layout/orgChart1"/>
    <dgm:cxn modelId="{20E037B5-C7B9-4E8D-BEEF-A6E4F7C5986E}" type="presParOf" srcId="{7B4C59DC-C806-4E7E-BF4D-A24831E0BE99}" destId="{2081D466-B68B-472B-9867-E4B12E0D1198}" srcOrd="1" destOrd="0" presId="urn:microsoft.com/office/officeart/2005/8/layout/orgChart1"/>
    <dgm:cxn modelId="{A1744E29-3044-4F88-BDA0-5CA172C97CF0}" type="presParOf" srcId="{2D142DED-5C79-4916-BC93-C1364379AB8F}" destId="{17F189AE-BA22-4E8E-8FCB-35578F5A0955}" srcOrd="1" destOrd="0" presId="urn:microsoft.com/office/officeart/2005/8/layout/orgChart1"/>
    <dgm:cxn modelId="{0588CD27-A7E2-4A7E-B04C-AC8FC3A48B75}" type="presParOf" srcId="{2D142DED-5C79-4916-BC93-C1364379AB8F}" destId="{C79B5018-55D4-4D93-BA5D-0EC6054240AA}" srcOrd="2" destOrd="0" presId="urn:microsoft.com/office/officeart/2005/8/layout/orgChart1"/>
    <dgm:cxn modelId="{6E6AE501-DEE2-466D-B9AF-91EA8841F650}" type="presParOf" srcId="{C9FB20D7-7BBC-4F6A-8521-D3B579B45B10}" destId="{10BC6385-15F4-409E-9AA3-893D36E45C99}" srcOrd="2" destOrd="0" presId="urn:microsoft.com/office/officeart/2005/8/layout/orgChart1"/>
    <dgm:cxn modelId="{2D423060-8220-4E5E-BD18-25EE37E45AFB}" type="presParOf" srcId="{C9FB20D7-7BBC-4F6A-8521-D3B579B45B10}" destId="{59F18AF0-010F-4463-9FA3-05792E17D1AF}" srcOrd="3" destOrd="0" presId="urn:microsoft.com/office/officeart/2005/8/layout/orgChart1"/>
    <dgm:cxn modelId="{649E0BAF-2BA1-4BC4-853F-1FD01CCB5431}" type="presParOf" srcId="{59F18AF0-010F-4463-9FA3-05792E17D1AF}" destId="{6CA9E17F-0D97-48B4-97F8-A02E2C8F372E}" srcOrd="0" destOrd="0" presId="urn:microsoft.com/office/officeart/2005/8/layout/orgChart1"/>
    <dgm:cxn modelId="{587733B0-EDF1-4876-B9AA-C699024C5760}" type="presParOf" srcId="{6CA9E17F-0D97-48B4-97F8-A02E2C8F372E}" destId="{23FEF90E-520B-4A31-88E5-E157A542048E}" srcOrd="0" destOrd="0" presId="urn:microsoft.com/office/officeart/2005/8/layout/orgChart1"/>
    <dgm:cxn modelId="{FD282793-D4C7-4EF5-B166-8DE793795114}" type="presParOf" srcId="{6CA9E17F-0D97-48B4-97F8-A02E2C8F372E}" destId="{41CFE2B3-9445-485F-980E-5C2F2567E707}" srcOrd="1" destOrd="0" presId="urn:microsoft.com/office/officeart/2005/8/layout/orgChart1"/>
    <dgm:cxn modelId="{B596A47B-A630-4B7A-ACD7-1CEB569CB821}" type="presParOf" srcId="{59F18AF0-010F-4463-9FA3-05792E17D1AF}" destId="{600817F2-BD2A-4580-8183-F763321009B9}" srcOrd="1" destOrd="0" presId="urn:microsoft.com/office/officeart/2005/8/layout/orgChart1"/>
    <dgm:cxn modelId="{361FCB47-128C-40A4-BD65-E1526AC34C1D}" type="presParOf" srcId="{59F18AF0-010F-4463-9FA3-05792E17D1AF}" destId="{7A6185B1-F31B-49D7-B722-5136DCA97267}" srcOrd="2" destOrd="0" presId="urn:microsoft.com/office/officeart/2005/8/layout/orgChart1"/>
    <dgm:cxn modelId="{CAA8D1DF-86C6-4712-B6CA-03638D3902AC}" type="presParOf" srcId="{7A6185B1-F31B-49D7-B722-5136DCA97267}" destId="{1CAFF92F-7006-4367-8721-538150D4111F}" srcOrd="0" destOrd="0" presId="urn:microsoft.com/office/officeart/2005/8/layout/orgChart1"/>
    <dgm:cxn modelId="{0DD13006-8D70-479A-B781-EAC90951CEA5}" type="presParOf" srcId="{7A6185B1-F31B-49D7-B722-5136DCA97267}" destId="{FD15E96D-E87E-4F55-B83F-B2527239AE15}" srcOrd="1" destOrd="0" presId="urn:microsoft.com/office/officeart/2005/8/layout/orgChart1"/>
    <dgm:cxn modelId="{2890187B-2669-4208-8C32-258CD6343674}" type="presParOf" srcId="{FD15E96D-E87E-4F55-B83F-B2527239AE15}" destId="{B8288093-8EF8-42C1-98E0-1AF769F6383A}" srcOrd="0" destOrd="0" presId="urn:microsoft.com/office/officeart/2005/8/layout/orgChart1"/>
    <dgm:cxn modelId="{73D55FF7-117D-40EB-BAB6-05E1764C427D}" type="presParOf" srcId="{B8288093-8EF8-42C1-98E0-1AF769F6383A}" destId="{6B9B47F3-E4F3-47C2-A74F-AFCDAF27D04A}" srcOrd="0" destOrd="0" presId="urn:microsoft.com/office/officeart/2005/8/layout/orgChart1"/>
    <dgm:cxn modelId="{B7AEAABB-0946-4FE3-8EFE-1EB6FA57FBF7}" type="presParOf" srcId="{B8288093-8EF8-42C1-98E0-1AF769F6383A}" destId="{40C76B2C-31CC-41D0-A39A-EE5BF8ACE387}" srcOrd="1" destOrd="0" presId="urn:microsoft.com/office/officeart/2005/8/layout/orgChart1"/>
    <dgm:cxn modelId="{C2EEF397-4DE8-4E80-AB2D-4036D794C6D1}" type="presParOf" srcId="{FD15E96D-E87E-4F55-B83F-B2527239AE15}" destId="{3BD5311C-796C-4C26-A726-5C72E4B764F0}" srcOrd="1" destOrd="0" presId="urn:microsoft.com/office/officeart/2005/8/layout/orgChart1"/>
    <dgm:cxn modelId="{C05EA593-6789-43F1-AD83-CCF24896B8D0}" type="presParOf" srcId="{FD15E96D-E87E-4F55-B83F-B2527239AE15}" destId="{A6F2AB93-FDF2-4C88-A4A7-12C6E7A66C9A}" srcOrd="2" destOrd="0" presId="urn:microsoft.com/office/officeart/2005/8/layout/orgChart1"/>
    <dgm:cxn modelId="{6896C11D-D460-4991-B293-C90868DED16C}" type="presParOf" srcId="{7A6185B1-F31B-49D7-B722-5136DCA97267}" destId="{E51B6A39-51E6-4D18-9B30-963E1D20B8EB}" srcOrd="2" destOrd="0" presId="urn:microsoft.com/office/officeart/2005/8/layout/orgChart1"/>
    <dgm:cxn modelId="{E8129E6B-7009-43A7-A572-EB7B6EADA259}" type="presParOf" srcId="{7A6185B1-F31B-49D7-B722-5136DCA97267}" destId="{7DBC48D1-4F8B-49B0-A33E-D2317D78C649}" srcOrd="3" destOrd="0" presId="urn:microsoft.com/office/officeart/2005/8/layout/orgChart1"/>
    <dgm:cxn modelId="{C1FECD71-B512-4A6A-854F-18D1A2C00459}" type="presParOf" srcId="{7DBC48D1-4F8B-49B0-A33E-D2317D78C649}" destId="{6D50F397-5F23-4E03-B1F1-2CDABC70B502}" srcOrd="0" destOrd="0" presId="urn:microsoft.com/office/officeart/2005/8/layout/orgChart1"/>
    <dgm:cxn modelId="{22DD8D8C-9434-4D0E-B92C-0F0D1F0C5C1E}" type="presParOf" srcId="{6D50F397-5F23-4E03-B1F1-2CDABC70B502}" destId="{FD25F54D-392C-4ADE-8BF1-5CD32CFAB167}" srcOrd="0" destOrd="0" presId="urn:microsoft.com/office/officeart/2005/8/layout/orgChart1"/>
    <dgm:cxn modelId="{C7C0087E-DBA5-4B4E-B35A-40EBDDBEBBC1}" type="presParOf" srcId="{6D50F397-5F23-4E03-B1F1-2CDABC70B502}" destId="{A42C2207-13B3-4706-974A-0FA059B664B9}" srcOrd="1" destOrd="0" presId="urn:microsoft.com/office/officeart/2005/8/layout/orgChart1"/>
    <dgm:cxn modelId="{BD12DA5F-460C-46EE-9DF7-41EB081B939F}" type="presParOf" srcId="{7DBC48D1-4F8B-49B0-A33E-D2317D78C649}" destId="{01DE43E1-8C0E-4950-968B-E1759BFDFCDC}" srcOrd="1" destOrd="0" presId="urn:microsoft.com/office/officeart/2005/8/layout/orgChart1"/>
    <dgm:cxn modelId="{5CE8156F-FA72-4CEA-88AA-5660B68C9EFB}" type="presParOf" srcId="{7DBC48D1-4F8B-49B0-A33E-D2317D78C649}" destId="{3A141BD9-CE3F-49E9-95AE-8083C00FBDF9}" srcOrd="2" destOrd="0" presId="urn:microsoft.com/office/officeart/2005/8/layout/orgChart1"/>
    <dgm:cxn modelId="{71BD7C70-E8CE-4F14-A2B9-61512C040C39}" type="presParOf" srcId="{069DDC47-37C2-48C5-9343-010B941F76EB}" destId="{088A2475-32F7-49A8-8116-6207E86E7DD2}" srcOrd="2" destOrd="0" presId="urn:microsoft.com/office/officeart/2005/8/layout/orgChart1"/>
    <dgm:cxn modelId="{AA39A776-66C4-4974-AEEB-F67B894063F5}" type="presParOf" srcId="{835E13DB-965D-489F-97BF-04FCC05B5338}" destId="{F333275F-2615-4A35-99B2-50C00B2AE714}" srcOrd="1" destOrd="0" presId="urn:microsoft.com/office/officeart/2005/8/layout/orgChart1"/>
    <dgm:cxn modelId="{DB8604D1-5B20-46D6-80C3-526EDBB212E1}" type="presParOf" srcId="{F333275F-2615-4A35-99B2-50C00B2AE714}" destId="{AC82ADF3-C290-43B2-A81F-DC727C4D192B}" srcOrd="0" destOrd="0" presId="urn:microsoft.com/office/officeart/2005/8/layout/orgChart1"/>
    <dgm:cxn modelId="{6844E6AA-65CF-4DAA-97EF-5AC3ADCEB160}" type="presParOf" srcId="{AC82ADF3-C290-43B2-A81F-DC727C4D192B}" destId="{CA52687D-D184-4450-94AC-6659D7C95DFE}" srcOrd="0" destOrd="0" presId="urn:microsoft.com/office/officeart/2005/8/layout/orgChart1"/>
    <dgm:cxn modelId="{B679AB01-4254-4EEC-8CB1-873D4FAF1165}" type="presParOf" srcId="{AC82ADF3-C290-43B2-A81F-DC727C4D192B}" destId="{E5BEEE7F-9C45-4E6C-B3A6-B0C23B9C8BE2}" srcOrd="1" destOrd="0" presId="urn:microsoft.com/office/officeart/2005/8/layout/orgChart1"/>
    <dgm:cxn modelId="{929C94A3-69C6-4D8A-9E3A-D0C621B11121}" type="presParOf" srcId="{F333275F-2615-4A35-99B2-50C00B2AE714}" destId="{1649F53D-4A81-40D8-94FA-8A93BCC97225}" srcOrd="1" destOrd="0" presId="urn:microsoft.com/office/officeart/2005/8/layout/orgChart1"/>
    <dgm:cxn modelId="{65944031-054B-4F47-8B76-775DC4AA51D0}" type="presParOf" srcId="{F333275F-2615-4A35-99B2-50C00B2AE714}" destId="{FE17FB08-4375-4DF5-9767-D73CA14C2530}" srcOrd="2" destOrd="0" presId="urn:microsoft.com/office/officeart/2005/8/layout/orgChart1"/>
  </dgm:cxnLst>
  <dgm:bg/>
  <dgm:whole/>
  <dgm:extLst>
    <a:ext uri="http://schemas.microsoft.com/office/drawing/2008/diagram">
      <dsp:dataModelExt xmlns:dsp="http://schemas.microsoft.com/office/drawing/2008/diagram" xmlns="" relId="rId14" minVer="http://schemas.openxmlformats.org/drawingml/2006/diagram"/>
    </a:ext>
  </dgm:extLst>
</dgm:dataModel>
</file>

<file path=word/diagrams/drawing1.xml><?xml version="1.0" encoding="utf-8"?>
<dsp:drawing xmlns:dgm="http://schemas.openxmlformats.org/drawingml/2006/diagram" xmlns:a="http://schemas.openxmlformats.org/drawingml/2006/main" xmlns:dsp="http://schemas.microsoft.com/office/drawing/2008/diagram">
  <dsp:spTree>
    <dsp:nvGrpSpPr>
      <dsp:cNvPr id="0" name=""/>
      <dsp:cNvGrpSpPr/>
    </dsp:nvGrpSpPr>
    <dsp:grpSpPr/>
    <dsp:sp modelId="{E51B6A39-51E6-4D18-9B30-963E1D20B8EB}">
      <dsp:nvSpPr>
        <dsp:cNvPr id="0" name=""/>
        <dsp:cNvSpPr/>
      </dsp:nvSpPr>
      <dsp:spPr>
        <a:xfrm>
          <a:off x="4175527" y="1896135"/>
          <a:ext cx="124292" cy="544521"/>
        </a:xfrm>
        <a:custGeom>
          <a:avLst/>
          <a:gdLst/>
          <a:ahLst/>
          <a:cxnLst/>
          <a:rect l="0" t="0" r="0" b="0"/>
          <a:pathLst>
            <a:path>
              <a:moveTo>
                <a:pt x="0" y="0"/>
              </a:moveTo>
              <a:lnTo>
                <a:pt x="0" y="544521"/>
              </a:lnTo>
              <a:lnTo>
                <a:pt x="124292" y="544521"/>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1CAFF92F-7006-4367-8721-538150D4111F}">
      <dsp:nvSpPr>
        <dsp:cNvPr id="0" name=""/>
        <dsp:cNvSpPr/>
      </dsp:nvSpPr>
      <dsp:spPr>
        <a:xfrm>
          <a:off x="4051234" y="1896135"/>
          <a:ext cx="124292" cy="544521"/>
        </a:xfrm>
        <a:custGeom>
          <a:avLst/>
          <a:gdLst/>
          <a:ahLst/>
          <a:cxnLst/>
          <a:rect l="0" t="0" r="0" b="0"/>
          <a:pathLst>
            <a:path>
              <a:moveTo>
                <a:pt x="124292" y="0"/>
              </a:moveTo>
              <a:lnTo>
                <a:pt x="124292" y="544521"/>
              </a:lnTo>
              <a:lnTo>
                <a:pt x="0" y="544521"/>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10BC6385-15F4-409E-9AA3-893D36E45C99}">
      <dsp:nvSpPr>
        <dsp:cNvPr id="0" name=""/>
        <dsp:cNvSpPr/>
      </dsp:nvSpPr>
      <dsp:spPr>
        <a:xfrm>
          <a:off x="1900364" y="1071582"/>
          <a:ext cx="2275163" cy="232682"/>
        </a:xfrm>
        <a:custGeom>
          <a:avLst/>
          <a:gdLst/>
          <a:ahLst/>
          <a:cxnLst/>
          <a:rect l="0" t="0" r="0" b="0"/>
          <a:pathLst>
            <a:path>
              <a:moveTo>
                <a:pt x="0" y="0"/>
              </a:moveTo>
              <a:lnTo>
                <a:pt x="0" y="108389"/>
              </a:lnTo>
              <a:lnTo>
                <a:pt x="2275163" y="108389"/>
              </a:lnTo>
              <a:lnTo>
                <a:pt x="2275163" y="232682"/>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FD68E8C4-9B1E-4783-AA15-FD606AEA8767}">
      <dsp:nvSpPr>
        <dsp:cNvPr id="0" name=""/>
        <dsp:cNvSpPr/>
      </dsp:nvSpPr>
      <dsp:spPr>
        <a:xfrm>
          <a:off x="1310872" y="1896135"/>
          <a:ext cx="124292" cy="544521"/>
        </a:xfrm>
        <a:custGeom>
          <a:avLst/>
          <a:gdLst/>
          <a:ahLst/>
          <a:cxnLst/>
          <a:rect l="0" t="0" r="0" b="0"/>
          <a:pathLst>
            <a:path>
              <a:moveTo>
                <a:pt x="0" y="0"/>
              </a:moveTo>
              <a:lnTo>
                <a:pt x="0" y="544521"/>
              </a:lnTo>
              <a:lnTo>
                <a:pt x="124292" y="544521"/>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7B878363-8FDD-4A08-A49C-BF0A0E2E993E}">
      <dsp:nvSpPr>
        <dsp:cNvPr id="0" name=""/>
        <dsp:cNvSpPr/>
      </dsp:nvSpPr>
      <dsp:spPr>
        <a:xfrm>
          <a:off x="1186579" y="1896135"/>
          <a:ext cx="124292" cy="544521"/>
        </a:xfrm>
        <a:custGeom>
          <a:avLst/>
          <a:gdLst/>
          <a:ahLst/>
          <a:cxnLst/>
          <a:rect l="0" t="0" r="0" b="0"/>
          <a:pathLst>
            <a:path>
              <a:moveTo>
                <a:pt x="124292" y="0"/>
              </a:moveTo>
              <a:lnTo>
                <a:pt x="124292" y="544521"/>
              </a:lnTo>
              <a:lnTo>
                <a:pt x="0" y="544521"/>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F35F1B53-7C2C-4626-B790-B211E527AD2E}">
      <dsp:nvSpPr>
        <dsp:cNvPr id="0" name=""/>
        <dsp:cNvSpPr/>
      </dsp:nvSpPr>
      <dsp:spPr>
        <a:xfrm>
          <a:off x="1310872" y="1071582"/>
          <a:ext cx="589491" cy="232682"/>
        </a:xfrm>
        <a:custGeom>
          <a:avLst/>
          <a:gdLst/>
          <a:ahLst/>
          <a:cxnLst/>
          <a:rect l="0" t="0" r="0" b="0"/>
          <a:pathLst>
            <a:path>
              <a:moveTo>
                <a:pt x="589491" y="0"/>
              </a:moveTo>
              <a:lnTo>
                <a:pt x="589491" y="108389"/>
              </a:lnTo>
              <a:lnTo>
                <a:pt x="0" y="108389"/>
              </a:lnTo>
              <a:lnTo>
                <a:pt x="0" y="232682"/>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075313EA-476B-409D-B181-508D793DAA07}">
      <dsp:nvSpPr>
        <dsp:cNvPr id="0" name=""/>
        <dsp:cNvSpPr/>
      </dsp:nvSpPr>
      <dsp:spPr>
        <a:xfrm>
          <a:off x="1308493" y="479711"/>
          <a:ext cx="1183741" cy="591870"/>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3970" tIns="13970" rIns="13970" bIns="13970" numCol="1" spcCol="1270" anchor="ctr" anchorCtr="0">
          <a:noAutofit/>
        </a:bodyPr>
        <a:lstStyle/>
        <a:p>
          <a:pPr lvl="0" algn="ctr" defTabSz="977900">
            <a:lnSpc>
              <a:spcPct val="90000"/>
            </a:lnSpc>
            <a:spcBef>
              <a:spcPct val="0"/>
            </a:spcBef>
            <a:spcAft>
              <a:spcPct val="35000"/>
            </a:spcAft>
          </a:pPr>
          <a:r>
            <a:rPr lang="el-GR" sz="2200" kern="1200"/>
            <a:t>Στέλλα</a:t>
          </a:r>
        </a:p>
      </dsp:txBody>
      <dsp:txXfrm>
        <a:off x="1308493" y="479711"/>
        <a:ext cx="1183741" cy="591870"/>
      </dsp:txXfrm>
    </dsp:sp>
    <dsp:sp modelId="{7EF61C30-F0F3-4B2F-BE73-CC7186F36C77}">
      <dsp:nvSpPr>
        <dsp:cNvPr id="0" name=""/>
        <dsp:cNvSpPr/>
      </dsp:nvSpPr>
      <dsp:spPr>
        <a:xfrm>
          <a:off x="719001" y="1304264"/>
          <a:ext cx="1183741" cy="591870"/>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3970" tIns="13970" rIns="13970" bIns="13970" numCol="1" spcCol="1270" anchor="ctr" anchorCtr="0">
          <a:noAutofit/>
        </a:bodyPr>
        <a:lstStyle/>
        <a:p>
          <a:pPr lvl="0" algn="ctr" defTabSz="977900">
            <a:lnSpc>
              <a:spcPct val="90000"/>
            </a:lnSpc>
            <a:spcBef>
              <a:spcPct val="0"/>
            </a:spcBef>
            <a:spcAft>
              <a:spcPct val="35000"/>
            </a:spcAft>
          </a:pPr>
          <a:r>
            <a:rPr lang="el-GR" sz="2200" kern="1200"/>
            <a:t>Τάσος</a:t>
          </a:r>
        </a:p>
      </dsp:txBody>
      <dsp:txXfrm>
        <a:off x="719001" y="1304264"/>
        <a:ext cx="1183741" cy="591870"/>
      </dsp:txXfrm>
    </dsp:sp>
    <dsp:sp modelId="{E1A60BD9-B4D2-4307-956D-6B059D1C45AB}">
      <dsp:nvSpPr>
        <dsp:cNvPr id="0" name=""/>
        <dsp:cNvSpPr/>
      </dsp:nvSpPr>
      <dsp:spPr>
        <a:xfrm>
          <a:off x="2837" y="2144721"/>
          <a:ext cx="1183741" cy="591870"/>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3970" tIns="13970" rIns="13970" bIns="13970" numCol="1" spcCol="1270" anchor="ctr" anchorCtr="0">
          <a:noAutofit/>
        </a:bodyPr>
        <a:lstStyle/>
        <a:p>
          <a:pPr lvl="0" algn="ctr" defTabSz="977900">
            <a:lnSpc>
              <a:spcPct val="90000"/>
            </a:lnSpc>
            <a:spcBef>
              <a:spcPct val="0"/>
            </a:spcBef>
            <a:spcAft>
              <a:spcPct val="35000"/>
            </a:spcAft>
          </a:pPr>
          <a:r>
            <a:rPr lang="el-GR" sz="2200" kern="1200"/>
            <a:t>Αργύρης</a:t>
          </a:r>
        </a:p>
      </dsp:txBody>
      <dsp:txXfrm>
        <a:off x="2837" y="2144721"/>
        <a:ext cx="1183741" cy="591870"/>
      </dsp:txXfrm>
    </dsp:sp>
    <dsp:sp modelId="{63B625A4-C4DC-4E74-BC35-9EEEFD6718D7}">
      <dsp:nvSpPr>
        <dsp:cNvPr id="0" name=""/>
        <dsp:cNvSpPr/>
      </dsp:nvSpPr>
      <dsp:spPr>
        <a:xfrm>
          <a:off x="1435165" y="2144721"/>
          <a:ext cx="1183741" cy="591870"/>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3970" tIns="13970" rIns="13970" bIns="13970" numCol="1" spcCol="1270" anchor="ctr" anchorCtr="0">
          <a:noAutofit/>
        </a:bodyPr>
        <a:lstStyle/>
        <a:p>
          <a:pPr lvl="0" algn="ctr" defTabSz="977900">
            <a:lnSpc>
              <a:spcPct val="90000"/>
            </a:lnSpc>
            <a:spcBef>
              <a:spcPct val="0"/>
            </a:spcBef>
            <a:spcAft>
              <a:spcPct val="35000"/>
            </a:spcAft>
          </a:pPr>
          <a:r>
            <a:rPr lang="el-GR" sz="2200" kern="1200"/>
            <a:t>Μάρθα</a:t>
          </a:r>
        </a:p>
      </dsp:txBody>
      <dsp:txXfrm>
        <a:off x="1435165" y="2144721"/>
        <a:ext cx="1183741" cy="591870"/>
      </dsp:txXfrm>
    </dsp:sp>
    <dsp:sp modelId="{23FEF90E-520B-4A31-88E5-E157A542048E}">
      <dsp:nvSpPr>
        <dsp:cNvPr id="0" name=""/>
        <dsp:cNvSpPr/>
      </dsp:nvSpPr>
      <dsp:spPr>
        <a:xfrm>
          <a:off x="3583656" y="1304264"/>
          <a:ext cx="1183741" cy="591870"/>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3970" tIns="13970" rIns="13970" bIns="13970" numCol="1" spcCol="1270" anchor="ctr" anchorCtr="0">
          <a:noAutofit/>
        </a:bodyPr>
        <a:lstStyle/>
        <a:p>
          <a:pPr lvl="0" algn="ctr" defTabSz="977900">
            <a:lnSpc>
              <a:spcPct val="90000"/>
            </a:lnSpc>
            <a:spcBef>
              <a:spcPct val="0"/>
            </a:spcBef>
            <a:spcAft>
              <a:spcPct val="35000"/>
            </a:spcAft>
          </a:pPr>
          <a:r>
            <a:rPr lang="el-GR" sz="2200" kern="1200"/>
            <a:t>Γεωργία</a:t>
          </a:r>
        </a:p>
      </dsp:txBody>
      <dsp:txXfrm>
        <a:off x="3583656" y="1304264"/>
        <a:ext cx="1183741" cy="591870"/>
      </dsp:txXfrm>
    </dsp:sp>
    <dsp:sp modelId="{6B9B47F3-E4F3-47C2-A74F-AFCDAF27D04A}">
      <dsp:nvSpPr>
        <dsp:cNvPr id="0" name=""/>
        <dsp:cNvSpPr/>
      </dsp:nvSpPr>
      <dsp:spPr>
        <a:xfrm>
          <a:off x="2867492" y="2144721"/>
          <a:ext cx="1183741" cy="591870"/>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3970" tIns="13970" rIns="13970" bIns="13970" numCol="1" spcCol="1270" anchor="ctr" anchorCtr="0">
          <a:noAutofit/>
        </a:bodyPr>
        <a:lstStyle/>
        <a:p>
          <a:pPr lvl="0" algn="ctr" defTabSz="977900">
            <a:lnSpc>
              <a:spcPct val="90000"/>
            </a:lnSpc>
            <a:spcBef>
              <a:spcPct val="0"/>
            </a:spcBef>
            <a:spcAft>
              <a:spcPct val="35000"/>
            </a:spcAft>
          </a:pPr>
          <a:r>
            <a:rPr lang="el-GR" sz="2200" kern="1200"/>
            <a:t>Σωκράτης</a:t>
          </a:r>
        </a:p>
      </dsp:txBody>
      <dsp:txXfrm>
        <a:off x="2867492" y="2144721"/>
        <a:ext cx="1183741" cy="591870"/>
      </dsp:txXfrm>
    </dsp:sp>
    <dsp:sp modelId="{FD25F54D-392C-4ADE-8BF1-5CD32CFAB167}">
      <dsp:nvSpPr>
        <dsp:cNvPr id="0" name=""/>
        <dsp:cNvSpPr/>
      </dsp:nvSpPr>
      <dsp:spPr>
        <a:xfrm>
          <a:off x="4299820" y="2144721"/>
          <a:ext cx="1183741" cy="591870"/>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3970" tIns="13970" rIns="13970" bIns="13970" numCol="1" spcCol="1270" anchor="ctr" anchorCtr="0">
          <a:noAutofit/>
        </a:bodyPr>
        <a:lstStyle/>
        <a:p>
          <a:pPr lvl="0" algn="ctr" defTabSz="977900">
            <a:lnSpc>
              <a:spcPct val="90000"/>
            </a:lnSpc>
            <a:spcBef>
              <a:spcPct val="0"/>
            </a:spcBef>
            <a:spcAft>
              <a:spcPct val="35000"/>
            </a:spcAft>
          </a:pPr>
          <a:r>
            <a:rPr lang="el-GR" sz="2200" kern="1200"/>
            <a:t>Ρούλα</a:t>
          </a:r>
        </a:p>
      </dsp:txBody>
      <dsp:txXfrm>
        <a:off x="4299820" y="2144721"/>
        <a:ext cx="1183741" cy="591870"/>
      </dsp:txXfrm>
    </dsp:sp>
    <dsp:sp modelId="{CA52687D-D184-4450-94AC-6659D7C95DFE}">
      <dsp:nvSpPr>
        <dsp:cNvPr id="0" name=""/>
        <dsp:cNvSpPr/>
      </dsp:nvSpPr>
      <dsp:spPr>
        <a:xfrm>
          <a:off x="3027073" y="487666"/>
          <a:ext cx="1196052" cy="580228"/>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3970" tIns="13970" rIns="13970" bIns="13970" numCol="1" spcCol="1270" anchor="ctr" anchorCtr="0">
          <a:noAutofit/>
        </a:bodyPr>
        <a:lstStyle/>
        <a:p>
          <a:pPr lvl="0" algn="ctr" defTabSz="977900">
            <a:lnSpc>
              <a:spcPct val="90000"/>
            </a:lnSpc>
            <a:spcBef>
              <a:spcPct val="0"/>
            </a:spcBef>
            <a:spcAft>
              <a:spcPct val="35000"/>
            </a:spcAft>
          </a:pPr>
          <a:r>
            <a:rPr lang="el-GR" sz="2200" kern="1200"/>
            <a:t>Μάρθα</a:t>
          </a:r>
        </a:p>
      </dsp:txBody>
      <dsp:txXfrm>
        <a:off x="3027073" y="487666"/>
        <a:ext cx="1196052" cy="580228"/>
      </dsp:txXfrm>
    </dsp:sp>
  </dsp:spTree>
</dsp:drawing>
</file>

<file path=word/diagrams/layout1.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1D7D9664A24F4416997BA8A884274F2F"/>
        <w:category>
          <w:name w:val="Γενικά"/>
          <w:gallery w:val="placeholder"/>
        </w:category>
        <w:types>
          <w:type w:val="bbPlcHdr"/>
        </w:types>
        <w:behaviors>
          <w:behavior w:val="content"/>
        </w:behaviors>
        <w:guid w:val="{A763B638-4709-4757-880A-2A584897F196}"/>
      </w:docPartPr>
      <w:docPartBody>
        <w:p w:rsidR="00D55069" w:rsidRDefault="004F1EDD" w:rsidP="004F1EDD">
          <w:pPr>
            <w:pStyle w:val="1D7D9664A24F4416997BA8A884274F2F"/>
          </w:pPr>
          <w:r>
            <w:rPr>
              <w:color w:val="FFFFFF" w:themeColor="background1"/>
              <w:sz w:val="80"/>
              <w:szCs w:val="80"/>
            </w:rPr>
            <w:t>[Πληκτρολογήστε τον τίτλο του εγγράφου]</w:t>
          </w:r>
        </w:p>
      </w:docPartBody>
    </w:docPart>
    <w:docPart>
      <w:docPartPr>
        <w:name w:val="DA9C0098395E451A87B34FFFE8959B91"/>
        <w:category>
          <w:name w:val="Γενικά"/>
          <w:gallery w:val="placeholder"/>
        </w:category>
        <w:types>
          <w:type w:val="bbPlcHdr"/>
        </w:types>
        <w:behaviors>
          <w:behavior w:val="content"/>
        </w:behaviors>
        <w:guid w:val="{5F33F717-EDF4-46F5-8A25-B611014A89B7}"/>
      </w:docPartPr>
      <w:docPartBody>
        <w:p w:rsidR="00D55069" w:rsidRDefault="004F1EDD" w:rsidP="004F1EDD">
          <w:pPr>
            <w:pStyle w:val="DA9C0098395E451A87B34FFFE8959B91"/>
          </w:pPr>
          <w:r>
            <w:rPr>
              <w:color w:val="FFFFFF" w:themeColor="background1"/>
              <w:sz w:val="48"/>
              <w:szCs w:val="48"/>
            </w:rPr>
            <w:t>[Έτος]</w:t>
          </w:r>
        </w:p>
      </w:docPartBody>
    </w:docPart>
    <w:docPart>
      <w:docPartPr>
        <w:name w:val="FB5D8677CCAF4D2DA21AA07D71F49B17"/>
        <w:category>
          <w:name w:val="Γενικά"/>
          <w:gallery w:val="placeholder"/>
        </w:category>
        <w:types>
          <w:type w:val="bbPlcHdr"/>
        </w:types>
        <w:behaviors>
          <w:behavior w:val="content"/>
        </w:behaviors>
        <w:guid w:val="{46203D5A-A77F-4841-90E6-A757181776F9}"/>
      </w:docPartPr>
      <w:docPartBody>
        <w:p w:rsidR="00E5016F" w:rsidRDefault="00D55069" w:rsidP="00D55069">
          <w:pPr>
            <w:pStyle w:val="FB5D8677CCAF4D2DA21AA07D71F49B17"/>
          </w:pPr>
          <w:r>
            <w:t>[Πληκτρολογήστε το όνομα της εταιρείας]</w:t>
          </w:r>
        </w:p>
      </w:docPartBody>
    </w:docPart>
    <w:docPart>
      <w:docPartPr>
        <w:name w:val="E9A261E866184DA197E30004DD0048FC"/>
        <w:category>
          <w:name w:val="Γενικά"/>
          <w:gallery w:val="placeholder"/>
        </w:category>
        <w:types>
          <w:type w:val="bbPlcHdr"/>
        </w:types>
        <w:behaviors>
          <w:behavior w:val="content"/>
        </w:behaviors>
        <w:guid w:val="{0D4111D3-596D-4250-816D-C0815CD73A61}"/>
      </w:docPartPr>
      <w:docPartBody>
        <w:p w:rsidR="00E5016F" w:rsidRDefault="00D55069" w:rsidP="00D55069">
          <w:pPr>
            <w:pStyle w:val="E9A261E866184DA197E30004DD0048FC"/>
          </w:pPr>
          <w:r>
            <w:t>[Πληκτρολογήστε το όνομα της εταιρείας]</w:t>
          </w:r>
        </w:p>
      </w:docPartBody>
    </w:docPart>
  </w:docParts>
</w:glossaryDocument>
</file>

<file path=word/glossary/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02FF" w:usb1="4000ACFF" w:usb2="00000001" w:usb3="00000000" w:csb0="0000019F" w:csb1="00000000"/>
  </w:font>
  <w:font w:name="Times New Roman">
    <w:panose1 w:val="02020603050405020304"/>
    <w:charset w:val="A1"/>
    <w:family w:val="roman"/>
    <w:pitch w:val="variable"/>
    <w:sig w:usb0="E0002AFF" w:usb1="C0007841" w:usb2="00000009" w:usb3="00000000" w:csb0="000001FF" w:csb1="00000000"/>
  </w:font>
  <w:font w:name="Arial">
    <w:panose1 w:val="020B0604020202020204"/>
    <w:charset w:val="A1"/>
    <w:family w:val="swiss"/>
    <w:pitch w:val="variable"/>
    <w:sig w:usb0="E0002A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 w:name="Tahoma">
    <w:panose1 w:val="020B0604030504040204"/>
    <w:charset w:val="A1"/>
    <w:family w:val="swiss"/>
    <w:pitch w:val="variable"/>
    <w:sig w:usb0="E1002EFF" w:usb1="C000605B" w:usb2="00000029" w:usb3="00000000" w:csb0="000101FF" w:csb1="00000000"/>
  </w:font>
  <w:font w:name="Berlin Sans FB">
    <w:panose1 w:val="020E0602020502020306"/>
    <w:charset w:val="00"/>
    <w:family w:val="swiss"/>
    <w:pitch w:val="variable"/>
    <w:sig w:usb0="00000003" w:usb1="00000000" w:usb2="00000000" w:usb3="00000000" w:csb0="00000001" w:csb1="00000000"/>
  </w:font>
  <w:font w:name="Dotum">
    <w:altName w:val="돋움"/>
    <w:panose1 w:val="020B0600000101010101"/>
    <w:charset w:val="81"/>
    <w:family w:val="modern"/>
    <w:notTrueType/>
    <w:pitch w:val="fixed"/>
    <w:sig w:usb0="00000001" w:usb1="09060000" w:usb2="00000010" w:usb3="00000000" w:csb0="00080000"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4F1EDD"/>
    <w:rsid w:val="004F1EDD"/>
    <w:rsid w:val="00933AD0"/>
    <w:rsid w:val="00D55069"/>
    <w:rsid w:val="00E5016F"/>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55069"/>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D884BA974FB41B8A707487C70E077BB">
    <w:name w:val="CD884BA974FB41B8A707487C70E077BB"/>
    <w:rsid w:val="004F1EDD"/>
  </w:style>
  <w:style w:type="paragraph" w:customStyle="1" w:styleId="1E1695C9D7B14F7BBE8D7839980E4A57">
    <w:name w:val="1E1695C9D7B14F7BBE8D7839980E4A57"/>
    <w:rsid w:val="004F1EDD"/>
  </w:style>
  <w:style w:type="paragraph" w:customStyle="1" w:styleId="52205DC2474F4584A56B61B86E4D19AA">
    <w:name w:val="52205DC2474F4584A56B61B86E4D19AA"/>
    <w:rsid w:val="004F1EDD"/>
  </w:style>
  <w:style w:type="paragraph" w:customStyle="1" w:styleId="B63FF85D573F413384024C1CC984CF58">
    <w:name w:val="B63FF85D573F413384024C1CC984CF58"/>
    <w:rsid w:val="004F1EDD"/>
  </w:style>
  <w:style w:type="paragraph" w:customStyle="1" w:styleId="DF0C2FB22D324F5EA8E12D37D9BAFBF4">
    <w:name w:val="DF0C2FB22D324F5EA8E12D37D9BAFBF4"/>
    <w:rsid w:val="004F1EDD"/>
  </w:style>
  <w:style w:type="paragraph" w:customStyle="1" w:styleId="7B5C24A6377F47A4B8A0F601F4A75329">
    <w:name w:val="7B5C24A6377F47A4B8A0F601F4A75329"/>
    <w:rsid w:val="004F1EDD"/>
  </w:style>
  <w:style w:type="paragraph" w:customStyle="1" w:styleId="E4797C59D25C4B3C94EB475A12F929A4">
    <w:name w:val="E4797C59D25C4B3C94EB475A12F929A4"/>
    <w:rsid w:val="004F1EDD"/>
  </w:style>
  <w:style w:type="paragraph" w:customStyle="1" w:styleId="114410768F704468A415BE1EE7B37F66">
    <w:name w:val="114410768F704468A415BE1EE7B37F66"/>
    <w:rsid w:val="004F1EDD"/>
  </w:style>
  <w:style w:type="paragraph" w:customStyle="1" w:styleId="58709264AF8C4AB8BA7B4B6B7A97AC8D">
    <w:name w:val="58709264AF8C4AB8BA7B4B6B7A97AC8D"/>
    <w:rsid w:val="004F1EDD"/>
  </w:style>
  <w:style w:type="paragraph" w:customStyle="1" w:styleId="2C825683465340C2B388B5027496499F">
    <w:name w:val="2C825683465340C2B388B5027496499F"/>
    <w:rsid w:val="004F1EDD"/>
  </w:style>
  <w:style w:type="paragraph" w:customStyle="1" w:styleId="D82A1DDAD6F54ACFAD1A2E09BEE3EBFC">
    <w:name w:val="D82A1DDAD6F54ACFAD1A2E09BEE3EBFC"/>
    <w:rsid w:val="004F1EDD"/>
  </w:style>
  <w:style w:type="paragraph" w:customStyle="1" w:styleId="A81B7090F36545E6B93C0C033A3B1F62">
    <w:name w:val="A81B7090F36545E6B93C0C033A3B1F62"/>
    <w:rsid w:val="004F1EDD"/>
  </w:style>
  <w:style w:type="paragraph" w:customStyle="1" w:styleId="021EFF6364D14BB39AE22EF069104186">
    <w:name w:val="021EFF6364D14BB39AE22EF069104186"/>
    <w:rsid w:val="004F1EDD"/>
  </w:style>
  <w:style w:type="paragraph" w:customStyle="1" w:styleId="FD9A699E301A41B5AB34C2D376B770E7">
    <w:name w:val="FD9A699E301A41B5AB34C2D376B770E7"/>
    <w:rsid w:val="004F1EDD"/>
  </w:style>
  <w:style w:type="paragraph" w:customStyle="1" w:styleId="430E5D96483C4071A1D3C35D4EE93F5A">
    <w:name w:val="430E5D96483C4071A1D3C35D4EE93F5A"/>
    <w:rsid w:val="004F1EDD"/>
  </w:style>
  <w:style w:type="paragraph" w:customStyle="1" w:styleId="C77E671AD64044168532A2B5805D025A">
    <w:name w:val="C77E671AD64044168532A2B5805D025A"/>
    <w:rsid w:val="004F1EDD"/>
  </w:style>
  <w:style w:type="paragraph" w:customStyle="1" w:styleId="1D7D9664A24F4416997BA8A884274F2F">
    <w:name w:val="1D7D9664A24F4416997BA8A884274F2F"/>
    <w:rsid w:val="004F1EDD"/>
  </w:style>
  <w:style w:type="paragraph" w:customStyle="1" w:styleId="18A994FFC4F449A88E8A6BCAA52DE1E4">
    <w:name w:val="18A994FFC4F449A88E8A6BCAA52DE1E4"/>
    <w:rsid w:val="004F1EDD"/>
  </w:style>
  <w:style w:type="paragraph" w:customStyle="1" w:styleId="0A2B3741397C44E3AB75BDB5CC223F84">
    <w:name w:val="0A2B3741397C44E3AB75BDB5CC223F84"/>
    <w:rsid w:val="004F1EDD"/>
  </w:style>
  <w:style w:type="paragraph" w:customStyle="1" w:styleId="DA9C0098395E451A87B34FFFE8959B91">
    <w:name w:val="DA9C0098395E451A87B34FFFE8959B91"/>
    <w:rsid w:val="004F1EDD"/>
  </w:style>
  <w:style w:type="paragraph" w:customStyle="1" w:styleId="AECC4CF114864A81847B9FD7BED6EFA1">
    <w:name w:val="AECC4CF114864A81847B9FD7BED6EFA1"/>
    <w:rsid w:val="004F1EDD"/>
  </w:style>
  <w:style w:type="paragraph" w:customStyle="1" w:styleId="390F23B7682D498EA9D20CA3686C6E5C">
    <w:name w:val="390F23B7682D498EA9D20CA3686C6E5C"/>
    <w:rsid w:val="004F1EDD"/>
  </w:style>
  <w:style w:type="paragraph" w:customStyle="1" w:styleId="AD8FB143282D4954B4E98CC54BA0B0C1">
    <w:name w:val="AD8FB143282D4954B4E98CC54BA0B0C1"/>
    <w:rsid w:val="004F1EDD"/>
  </w:style>
  <w:style w:type="paragraph" w:customStyle="1" w:styleId="13894DFA3EB94257AE469AD5228D87B5">
    <w:name w:val="13894DFA3EB94257AE469AD5228D87B5"/>
    <w:rsid w:val="00D55069"/>
  </w:style>
  <w:style w:type="paragraph" w:customStyle="1" w:styleId="FC3B8FF29D2F4FFFA2F1EC240C0C51BA">
    <w:name w:val="FC3B8FF29D2F4FFFA2F1EC240C0C51BA"/>
    <w:rsid w:val="00D55069"/>
  </w:style>
  <w:style w:type="paragraph" w:customStyle="1" w:styleId="1DD9A41380F84607A9F0F16818BF240C">
    <w:name w:val="1DD9A41380F84607A9F0F16818BF240C"/>
    <w:rsid w:val="00D55069"/>
  </w:style>
  <w:style w:type="paragraph" w:customStyle="1" w:styleId="A914F712C2734D27ADD8822780E199D9">
    <w:name w:val="A914F712C2734D27ADD8822780E199D9"/>
    <w:rsid w:val="00D55069"/>
  </w:style>
  <w:style w:type="paragraph" w:customStyle="1" w:styleId="BAF2C43B12B44456A9533A66E4FD2ED8">
    <w:name w:val="BAF2C43B12B44456A9533A66E4FD2ED8"/>
    <w:rsid w:val="00D55069"/>
  </w:style>
  <w:style w:type="paragraph" w:customStyle="1" w:styleId="FB5D8677CCAF4D2DA21AA07D71F49B17">
    <w:name w:val="FB5D8677CCAF4D2DA21AA07D71F49B17"/>
    <w:rsid w:val="00D55069"/>
  </w:style>
  <w:style w:type="paragraph" w:customStyle="1" w:styleId="E9A261E866184DA197E30004DD0048FC">
    <w:name w:val="E9A261E866184DA197E30004DD0048FC"/>
    <w:rsid w:val="00D55069"/>
  </w:style>
  <w:style w:type="paragraph" w:customStyle="1" w:styleId="CF1C76A9F908475AB2A1A6E4C6254257">
    <w:name w:val="CF1C76A9F908475AB2A1A6E4C6254257"/>
    <w:rsid w:val="00D55069"/>
  </w:style>
  <w:style w:type="paragraph" w:customStyle="1" w:styleId="682673EB1D3B4CB3964BD19C842C89D8">
    <w:name w:val="682673EB1D3B4CB3964BD19C842C89D8"/>
    <w:rsid w:val="00D55069"/>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‘18</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31620C7-14C2-4351-8DBE-2DDA26BA73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164</TotalTime>
  <Pages>8</Pages>
  <Words>1327</Words>
  <Characters>7172</Characters>
  <Application>Microsoft Office Word</Application>
  <DocSecurity>0</DocSecurity>
  <Lines>59</Lines>
  <Paragraphs>16</Paragraphs>
  <ScaleCrop>false</ScaleCrop>
  <HeadingPairs>
    <vt:vector size="2" baseType="variant">
      <vt:variant>
        <vt:lpstr>Τίτλος</vt:lpstr>
      </vt:variant>
      <vt:variant>
        <vt:i4>1</vt:i4>
      </vt:variant>
    </vt:vector>
  </HeadingPairs>
  <TitlesOfParts>
    <vt:vector size="1" baseType="lpstr">
      <vt:lpstr>Ecology</vt:lpstr>
    </vt:vector>
  </TitlesOfParts>
  <Company>AM: 4426</Company>
  <LinksUpToDate>false</LinksUpToDate>
  <CharactersWithSpaces>8483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Ecology</dc:title>
  <dc:creator>Glia Styliani </dc:creator>
  <cp:lastModifiedBy>Χρήστος</cp:lastModifiedBy>
  <cp:revision>16</cp:revision>
  <dcterms:created xsi:type="dcterms:W3CDTF">2018-03-25T18:10:00Z</dcterms:created>
  <dcterms:modified xsi:type="dcterms:W3CDTF">2018-03-25T21:38:00Z</dcterms:modified>
</cp:coreProperties>
</file>